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50EEC" w14:textId="77777777" w:rsidR="006B1D68" w:rsidRPr="001B55D7" w:rsidRDefault="006B1D68" w:rsidP="006B1D68">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w:t>
      </w:r>
    </w:p>
    <w:p w14:paraId="25150EED" w14:textId="77777777" w:rsidR="006B1D68" w:rsidRPr="001B55D7" w:rsidRDefault="006B1D68" w:rsidP="006B1D68">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высшего образования</w:t>
      </w:r>
    </w:p>
    <w:p w14:paraId="25150EEE" w14:textId="77777777" w:rsidR="006B1D68" w:rsidRPr="001B55D7" w:rsidRDefault="006B1D68" w:rsidP="006B1D68">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14:paraId="25150EEF" w14:textId="77777777" w:rsidR="006B1D68" w:rsidRPr="001B55D7" w:rsidRDefault="006B1D68" w:rsidP="006B1D68">
      <w:pPr>
        <w:widowControl w:val="0"/>
        <w:autoSpaceDE w:val="0"/>
        <w:autoSpaceDN w:val="0"/>
        <w:spacing w:after="0" w:line="240" w:lineRule="auto"/>
        <w:rPr>
          <w:rFonts w:ascii="Times New Roman" w:eastAsia="Times New Roman" w:hAnsi="Times New Roman" w:cs="Times New Roman"/>
          <w:sz w:val="20"/>
          <w:szCs w:val="24"/>
        </w:rPr>
      </w:pPr>
    </w:p>
    <w:p w14:paraId="25150EF0" w14:textId="77777777" w:rsidR="006B1D68" w:rsidRPr="001B55D7" w:rsidRDefault="006B1D68" w:rsidP="006B1D68">
      <w:pPr>
        <w:widowControl w:val="0"/>
        <w:autoSpaceDE w:val="0"/>
        <w:autoSpaceDN w:val="0"/>
        <w:spacing w:before="9" w:after="0" w:line="240" w:lineRule="auto"/>
        <w:rPr>
          <w:rFonts w:ascii="Times New Roman" w:eastAsia="Times New Roman" w:hAnsi="Times New Roman" w:cs="Times New Roman"/>
          <w:sz w:val="19"/>
          <w:szCs w:val="24"/>
        </w:rPr>
      </w:pPr>
    </w:p>
    <w:p w14:paraId="25150EF1" w14:textId="77777777" w:rsidR="006B1D68" w:rsidRPr="001B55D7" w:rsidRDefault="006B1D68" w:rsidP="006B1D68">
      <w:pPr>
        <w:widowControl w:val="0"/>
        <w:autoSpaceDE w:val="0"/>
        <w:autoSpaceDN w:val="0"/>
        <w:spacing w:after="0" w:line="240" w:lineRule="auto"/>
        <w:rPr>
          <w:rFonts w:ascii="Times New Roman" w:eastAsia="Times New Roman" w:hAnsi="Times New Roman" w:cs="Times New Roman"/>
          <w:sz w:val="26"/>
          <w:szCs w:val="24"/>
        </w:rPr>
      </w:pP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p>
    <w:tbl>
      <w:tblPr>
        <w:tblW w:w="4253" w:type="dxa"/>
        <w:tblInd w:w="5778" w:type="dxa"/>
        <w:tblLook w:val="01E0" w:firstRow="1" w:lastRow="1" w:firstColumn="1" w:lastColumn="1" w:noHBand="0" w:noVBand="0"/>
      </w:tblPr>
      <w:tblGrid>
        <w:gridCol w:w="4253"/>
      </w:tblGrid>
      <w:tr w:rsidR="006B1D68" w:rsidRPr="001B55D7" w14:paraId="25150EF8" w14:textId="77777777" w:rsidTr="00F7417F">
        <w:trPr>
          <w:trHeight w:val="2140"/>
        </w:trPr>
        <w:tc>
          <w:tcPr>
            <w:tcW w:w="4253" w:type="dxa"/>
          </w:tcPr>
          <w:p w14:paraId="25150EF2" w14:textId="77777777" w:rsidR="006B1D68" w:rsidRPr="001B55D7" w:rsidRDefault="006B1D68" w:rsidP="00F7417F">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УТВЕРЖДАЮ:</w:t>
            </w:r>
          </w:p>
          <w:p w14:paraId="25150EF3" w14:textId="77777777" w:rsidR="006B1D68" w:rsidRPr="001B55D7" w:rsidRDefault="006B1D68" w:rsidP="00F7417F">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Председатель УМС</w:t>
            </w:r>
          </w:p>
          <w:p w14:paraId="25150EF4" w14:textId="77777777" w:rsidR="006B1D68" w:rsidRPr="001B55D7" w:rsidRDefault="006B1D68" w:rsidP="00F7417F">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факультета государственной культурной политики</w:t>
            </w:r>
          </w:p>
          <w:p w14:paraId="25150EF5" w14:textId="77777777" w:rsidR="006B1D68" w:rsidRPr="001B55D7" w:rsidRDefault="006B1D68" w:rsidP="00F7417F">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Единак  А.Ю.</w:t>
            </w:r>
          </w:p>
          <w:p w14:paraId="25150EF6" w14:textId="77777777" w:rsidR="006B1D68" w:rsidRPr="001B55D7" w:rsidRDefault="006B1D68" w:rsidP="00F7417F">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 xml:space="preserve"> </w:t>
            </w:r>
          </w:p>
          <w:p w14:paraId="25150EF7" w14:textId="77777777" w:rsidR="006B1D68" w:rsidRPr="001B55D7" w:rsidRDefault="006B1D68" w:rsidP="00F7417F">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«___» _________________20__г.</w:t>
            </w:r>
          </w:p>
        </w:tc>
      </w:tr>
    </w:tbl>
    <w:p w14:paraId="25150EF9" w14:textId="77777777" w:rsidR="006B1D68" w:rsidRPr="001B55D7" w:rsidRDefault="006B1D68" w:rsidP="006B1D68">
      <w:pPr>
        <w:spacing w:after="0" w:line="232" w:lineRule="auto"/>
        <w:ind w:right="800"/>
        <w:rPr>
          <w:rFonts w:ascii="Times New Roman" w:eastAsia="Times New Roman" w:hAnsi="Times New Roman" w:cs="Times New Roman"/>
          <w:sz w:val="20"/>
          <w:szCs w:val="20"/>
          <w:lang w:eastAsia="ru-RU"/>
        </w:rPr>
      </w:pPr>
    </w:p>
    <w:p w14:paraId="25150EFA" w14:textId="77777777" w:rsidR="006B1D68" w:rsidRPr="001B55D7" w:rsidRDefault="006B1D68" w:rsidP="006B1D68">
      <w:pPr>
        <w:widowControl w:val="0"/>
        <w:autoSpaceDE w:val="0"/>
        <w:autoSpaceDN w:val="0"/>
        <w:spacing w:after="0" w:line="240" w:lineRule="auto"/>
        <w:rPr>
          <w:rFonts w:ascii="Times New Roman" w:eastAsia="Times New Roman" w:hAnsi="Times New Roman" w:cs="Times New Roman"/>
          <w:sz w:val="26"/>
          <w:szCs w:val="24"/>
        </w:rPr>
      </w:pPr>
    </w:p>
    <w:p w14:paraId="25150EFB" w14:textId="77777777" w:rsidR="006B1D68" w:rsidRPr="001B55D7" w:rsidRDefault="006B1D68" w:rsidP="006B1D68">
      <w:pPr>
        <w:widowControl w:val="0"/>
        <w:autoSpaceDE w:val="0"/>
        <w:autoSpaceDN w:val="0"/>
        <w:spacing w:after="0" w:line="240" w:lineRule="auto"/>
        <w:rPr>
          <w:rFonts w:ascii="Times New Roman" w:eastAsia="Times New Roman" w:hAnsi="Times New Roman" w:cs="Times New Roman"/>
          <w:sz w:val="26"/>
          <w:szCs w:val="24"/>
        </w:rPr>
      </w:pPr>
    </w:p>
    <w:p w14:paraId="25150EFC" w14:textId="77777777" w:rsidR="006B1D68" w:rsidRPr="001B55D7" w:rsidRDefault="006B1D68" w:rsidP="006B1D68">
      <w:pPr>
        <w:widowControl w:val="0"/>
        <w:autoSpaceDE w:val="0"/>
        <w:autoSpaceDN w:val="0"/>
        <w:spacing w:after="0" w:line="240" w:lineRule="auto"/>
        <w:rPr>
          <w:rFonts w:ascii="Times New Roman" w:eastAsia="Times New Roman" w:hAnsi="Times New Roman" w:cs="Times New Roman"/>
          <w:sz w:val="26"/>
          <w:szCs w:val="24"/>
        </w:rPr>
      </w:pPr>
    </w:p>
    <w:p w14:paraId="25150EFD" w14:textId="77777777" w:rsidR="006B1D68" w:rsidRPr="001B55D7" w:rsidRDefault="006B1D68" w:rsidP="006B1D68">
      <w:pPr>
        <w:widowControl w:val="0"/>
        <w:autoSpaceDE w:val="0"/>
        <w:autoSpaceDN w:val="0"/>
        <w:spacing w:after="0" w:line="240" w:lineRule="auto"/>
        <w:rPr>
          <w:rFonts w:ascii="Times New Roman" w:eastAsia="Times New Roman" w:hAnsi="Times New Roman" w:cs="Times New Roman"/>
          <w:sz w:val="26"/>
          <w:szCs w:val="24"/>
        </w:rPr>
      </w:pPr>
    </w:p>
    <w:p w14:paraId="25150EFE" w14:textId="77777777" w:rsidR="006B1D68" w:rsidRPr="001B55D7" w:rsidRDefault="006B1D68" w:rsidP="006B1D68">
      <w:pPr>
        <w:widowControl w:val="0"/>
        <w:autoSpaceDE w:val="0"/>
        <w:autoSpaceDN w:val="0"/>
        <w:spacing w:after="0" w:line="240" w:lineRule="auto"/>
        <w:rPr>
          <w:rFonts w:ascii="Times New Roman" w:eastAsia="Times New Roman" w:hAnsi="Times New Roman" w:cs="Times New Roman"/>
          <w:sz w:val="26"/>
          <w:szCs w:val="24"/>
        </w:rPr>
      </w:pPr>
    </w:p>
    <w:p w14:paraId="25150EFF" w14:textId="77777777" w:rsidR="006B1D68" w:rsidRPr="001B55D7" w:rsidRDefault="006B1D68" w:rsidP="006B1D68">
      <w:pPr>
        <w:spacing w:after="0" w:line="200" w:lineRule="exac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МЕТОДИЧЕСКИЕ РЕКОМЕНДАЦИИ ПО ДИСЦИПЛИНЕ</w:t>
      </w:r>
    </w:p>
    <w:p w14:paraId="25150F00" w14:textId="77777777" w:rsidR="006B1D68" w:rsidRPr="001B55D7" w:rsidRDefault="006B1D68" w:rsidP="006B1D68">
      <w:pPr>
        <w:spacing w:after="0" w:line="200" w:lineRule="exact"/>
        <w:jc w:val="center"/>
        <w:rPr>
          <w:rFonts w:ascii="Times New Roman" w:eastAsia="Times New Roman" w:hAnsi="Times New Roman" w:cs="Times New Roman"/>
          <w:b/>
          <w:bCs/>
          <w:sz w:val="24"/>
          <w:szCs w:val="24"/>
          <w:lang w:eastAsia="ru-RU"/>
        </w:rPr>
      </w:pPr>
    </w:p>
    <w:p w14:paraId="25150F01" w14:textId="6F0E9511" w:rsidR="006B1D68" w:rsidRPr="006B1D68" w:rsidRDefault="006B1D68" w:rsidP="006B1D68">
      <w:pPr>
        <w:spacing w:after="0" w:line="200" w:lineRule="exact"/>
        <w:jc w:val="center"/>
        <w:rPr>
          <w:rFonts w:ascii="Times New Roman" w:eastAsia="Times New Roman" w:hAnsi="Times New Roman" w:cs="Times New Roman"/>
          <w:b/>
          <w:bCs/>
          <w:sz w:val="24"/>
          <w:szCs w:val="24"/>
          <w:lang w:eastAsia="ru-RU"/>
        </w:rPr>
      </w:pPr>
      <w:r w:rsidRPr="006B1D68">
        <w:rPr>
          <w:rFonts w:ascii="Times New Roman" w:eastAsia="Times New Roman" w:hAnsi="Times New Roman" w:cs="Times New Roman"/>
          <w:b/>
          <w:bCs/>
          <w:sz w:val="24"/>
          <w:szCs w:val="24"/>
          <w:lang w:eastAsia="ru-RU"/>
        </w:rPr>
        <w:t>Б1.В.0</w:t>
      </w:r>
      <w:r w:rsidR="00905536">
        <w:rPr>
          <w:rFonts w:ascii="Times New Roman" w:eastAsia="Times New Roman" w:hAnsi="Times New Roman" w:cs="Times New Roman"/>
          <w:b/>
          <w:bCs/>
          <w:sz w:val="24"/>
          <w:szCs w:val="24"/>
          <w:lang w:eastAsia="ru-RU"/>
        </w:rPr>
        <w:t>3</w:t>
      </w:r>
      <w:r w:rsidRPr="006B1D68">
        <w:rPr>
          <w:rFonts w:ascii="Times New Roman" w:eastAsia="Times New Roman" w:hAnsi="Times New Roman" w:cs="Times New Roman"/>
          <w:b/>
          <w:bCs/>
          <w:sz w:val="24"/>
          <w:szCs w:val="24"/>
          <w:lang w:eastAsia="ru-RU"/>
        </w:rPr>
        <w:t xml:space="preserve"> </w:t>
      </w:r>
    </w:p>
    <w:p w14:paraId="25150F02" w14:textId="77777777" w:rsidR="006B1D68" w:rsidRPr="006B1D68" w:rsidRDefault="006B1D68" w:rsidP="006B1D68">
      <w:pPr>
        <w:spacing w:after="0" w:line="200" w:lineRule="exact"/>
        <w:jc w:val="center"/>
        <w:rPr>
          <w:rFonts w:ascii="Times New Roman" w:eastAsia="Times New Roman" w:hAnsi="Times New Roman" w:cs="Times New Roman"/>
          <w:b/>
          <w:bCs/>
          <w:sz w:val="24"/>
          <w:szCs w:val="24"/>
          <w:lang w:eastAsia="ru-RU"/>
        </w:rPr>
      </w:pPr>
    </w:p>
    <w:p w14:paraId="25150F03" w14:textId="77777777" w:rsidR="006B1D68" w:rsidRPr="001B55D7" w:rsidRDefault="006B1D68" w:rsidP="006B1D68">
      <w:pPr>
        <w:spacing w:after="0" w:line="200" w:lineRule="exact"/>
        <w:jc w:val="center"/>
        <w:rPr>
          <w:rFonts w:ascii="Times New Roman" w:eastAsia="Times New Roman" w:hAnsi="Times New Roman" w:cs="Times New Roman"/>
          <w:sz w:val="24"/>
          <w:szCs w:val="24"/>
          <w:lang w:eastAsia="ru-RU"/>
        </w:rPr>
      </w:pPr>
      <w:r w:rsidRPr="006B1D68">
        <w:rPr>
          <w:rFonts w:ascii="Times New Roman" w:eastAsia="Times New Roman" w:hAnsi="Times New Roman" w:cs="Times New Roman"/>
          <w:b/>
          <w:bCs/>
          <w:sz w:val="24"/>
          <w:szCs w:val="24"/>
          <w:lang w:eastAsia="ru-RU"/>
        </w:rPr>
        <w:t>ЭКСКУРСОВЕДЕНИЕ</w:t>
      </w:r>
    </w:p>
    <w:p w14:paraId="25150F04" w14:textId="77777777" w:rsidR="006B1D68" w:rsidRPr="001B55D7" w:rsidRDefault="006B1D68" w:rsidP="006B1D68">
      <w:pPr>
        <w:spacing w:after="0" w:line="240" w:lineRule="auto"/>
        <w:rPr>
          <w:rFonts w:ascii="Times New Roman" w:eastAsia="Times New Roman" w:hAnsi="Times New Roman" w:cs="Times New Roman"/>
          <w:b/>
          <w:bCs/>
          <w:lang w:eastAsia="zh-CN"/>
        </w:rPr>
      </w:pPr>
    </w:p>
    <w:p w14:paraId="25150F05" w14:textId="77777777" w:rsidR="006B1D68" w:rsidRPr="001B55D7" w:rsidRDefault="006B1D68" w:rsidP="006B1D68">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Направление подготовки/специальности (код, наименование) 43.03.02 Туризм</w:t>
      </w:r>
    </w:p>
    <w:p w14:paraId="25150F06" w14:textId="77777777" w:rsidR="006B1D68" w:rsidRPr="001B55D7" w:rsidRDefault="006B1D68" w:rsidP="006B1D68">
      <w:pPr>
        <w:spacing w:after="0" w:line="240" w:lineRule="auto"/>
        <w:rPr>
          <w:rFonts w:ascii="Times New Roman" w:eastAsia="Times New Roman" w:hAnsi="Times New Roman" w:cs="Times New Roman"/>
          <w:b/>
          <w:bCs/>
          <w:lang w:eastAsia="zh-CN"/>
        </w:rPr>
      </w:pPr>
    </w:p>
    <w:p w14:paraId="25150F07" w14:textId="35A8968F" w:rsidR="006B1D68" w:rsidRPr="001B55D7" w:rsidRDefault="006B1D68" w:rsidP="006B1D68">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 xml:space="preserve">Профиль подготовки/специализация: </w:t>
      </w:r>
      <w:r w:rsidRPr="001B55D7">
        <w:rPr>
          <w:rFonts w:ascii="Times New Roman" w:eastAsia="Times New Roman" w:hAnsi="Times New Roman" w:cs="Times New Roman"/>
          <w:b/>
          <w:sz w:val="28"/>
          <w:szCs w:val="28"/>
          <w:lang w:eastAsia="ru-RU"/>
        </w:rPr>
        <w:t xml:space="preserve"> </w:t>
      </w:r>
      <w:r w:rsidR="00905536" w:rsidRPr="00905536">
        <w:rPr>
          <w:rFonts w:ascii="Times New Roman" w:eastAsia="Times New Roman" w:hAnsi="Times New Roman" w:cs="Times New Roman"/>
          <w:b/>
          <w:bCs/>
          <w:lang w:eastAsia="zh-CN"/>
        </w:rPr>
        <w:t>Историко-культурный туризм и гостиничное дело</w:t>
      </w:r>
    </w:p>
    <w:p w14:paraId="25150F08" w14:textId="77777777" w:rsidR="006B1D68" w:rsidRPr="001B55D7" w:rsidRDefault="006B1D68" w:rsidP="006B1D68">
      <w:pPr>
        <w:spacing w:after="0" w:line="240" w:lineRule="auto"/>
        <w:rPr>
          <w:rFonts w:ascii="Times New Roman" w:eastAsia="Times New Roman" w:hAnsi="Times New Roman" w:cs="Times New Roman"/>
          <w:b/>
          <w:bCs/>
          <w:lang w:eastAsia="zh-CN"/>
        </w:rPr>
      </w:pPr>
    </w:p>
    <w:p w14:paraId="25150F09" w14:textId="77777777" w:rsidR="006B1D68" w:rsidRPr="001B55D7" w:rsidRDefault="006B1D68" w:rsidP="006B1D68">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Квалификация (степень) выпускника: бакалавр</w:t>
      </w:r>
      <w:r w:rsidRPr="001B55D7">
        <w:rPr>
          <w:rFonts w:ascii="Times New Roman" w:eastAsia="Times New Roman" w:hAnsi="Times New Roman" w:cs="Times New Roman"/>
          <w:b/>
          <w:bCs/>
          <w:lang w:eastAsia="zh-CN"/>
        </w:rPr>
        <w:tab/>
      </w:r>
    </w:p>
    <w:p w14:paraId="25150F0A" w14:textId="77777777" w:rsidR="006B1D68" w:rsidRPr="001B55D7" w:rsidRDefault="006B1D68" w:rsidP="006B1D68">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ab/>
      </w:r>
    </w:p>
    <w:p w14:paraId="25150F0B" w14:textId="77777777" w:rsidR="006B1D68" w:rsidRPr="001B55D7" w:rsidRDefault="006B1D68" w:rsidP="006B1D68">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Форма обучения: очная/заочная</w:t>
      </w:r>
    </w:p>
    <w:p w14:paraId="25150F0C" w14:textId="77777777" w:rsidR="006B1D68" w:rsidRPr="001B55D7" w:rsidRDefault="006B1D68" w:rsidP="006B1D68">
      <w:pPr>
        <w:widowControl w:val="0"/>
        <w:autoSpaceDE w:val="0"/>
        <w:autoSpaceDN w:val="0"/>
        <w:spacing w:after="0" w:line="240" w:lineRule="auto"/>
        <w:rPr>
          <w:rFonts w:ascii="Times New Roman" w:eastAsia="Times New Roman" w:hAnsi="Times New Roman" w:cs="Times New Roman"/>
          <w:b/>
          <w:i/>
          <w:sz w:val="24"/>
          <w:szCs w:val="24"/>
        </w:rPr>
      </w:pPr>
    </w:p>
    <w:p w14:paraId="25150F0D" w14:textId="77777777" w:rsidR="006B1D68" w:rsidRPr="001B55D7" w:rsidRDefault="006B1D68" w:rsidP="006B1D68">
      <w:pPr>
        <w:widowControl w:val="0"/>
        <w:autoSpaceDE w:val="0"/>
        <w:autoSpaceDN w:val="0"/>
        <w:spacing w:after="0" w:line="240" w:lineRule="auto"/>
        <w:rPr>
          <w:rFonts w:ascii="Times New Roman" w:eastAsia="Times New Roman" w:hAnsi="Times New Roman" w:cs="Times New Roman"/>
          <w:b/>
          <w:i/>
          <w:sz w:val="24"/>
          <w:szCs w:val="24"/>
        </w:rPr>
      </w:pPr>
    </w:p>
    <w:p w14:paraId="25150F0E" w14:textId="77777777" w:rsidR="006B1D68" w:rsidRDefault="006B1D68" w:rsidP="006B1D68">
      <w:pPr>
        <w:widowControl w:val="0"/>
        <w:autoSpaceDE w:val="0"/>
        <w:autoSpaceDN w:val="0"/>
        <w:spacing w:after="0" w:line="240" w:lineRule="auto"/>
        <w:jc w:val="center"/>
        <w:rPr>
          <w:rFonts w:ascii="Times New Roman" w:eastAsia="Times New Roman" w:hAnsi="Times New Roman" w:cs="Times New Roman"/>
        </w:rPr>
      </w:pPr>
    </w:p>
    <w:p w14:paraId="25150F0F" w14:textId="77777777" w:rsidR="006B1D68" w:rsidRPr="001B55D7" w:rsidRDefault="006B1D68" w:rsidP="006B1D68">
      <w:pPr>
        <w:widowControl w:val="0"/>
        <w:autoSpaceDE w:val="0"/>
        <w:autoSpaceDN w:val="0"/>
        <w:spacing w:after="0" w:line="240" w:lineRule="auto"/>
        <w:jc w:val="center"/>
        <w:rPr>
          <w:rFonts w:ascii="Times New Roman" w:eastAsia="Times New Roman" w:hAnsi="Times New Roman" w:cs="Times New Roman"/>
        </w:rPr>
      </w:pPr>
    </w:p>
    <w:p w14:paraId="25150F10" w14:textId="77777777" w:rsidR="006B1D68" w:rsidRPr="001B55D7" w:rsidRDefault="006B1D68" w:rsidP="006B1D68">
      <w:pPr>
        <w:widowControl w:val="0"/>
        <w:autoSpaceDE w:val="0"/>
        <w:autoSpaceDN w:val="0"/>
        <w:spacing w:after="0" w:line="240" w:lineRule="auto"/>
        <w:jc w:val="center"/>
        <w:rPr>
          <w:rFonts w:ascii="Times New Roman" w:eastAsia="Times New Roman" w:hAnsi="Times New Roman" w:cs="Times New Roman"/>
        </w:rPr>
      </w:pPr>
    </w:p>
    <w:p w14:paraId="25150F11" w14:textId="77777777" w:rsidR="006B1D68" w:rsidRPr="001B55D7" w:rsidRDefault="006B1D68" w:rsidP="006B1D68">
      <w:pPr>
        <w:widowControl w:val="0"/>
        <w:autoSpaceDE w:val="0"/>
        <w:autoSpaceDN w:val="0"/>
        <w:spacing w:after="0" w:line="240" w:lineRule="auto"/>
        <w:jc w:val="center"/>
        <w:rPr>
          <w:rFonts w:ascii="Times New Roman" w:eastAsia="Times New Roman" w:hAnsi="Times New Roman" w:cs="Times New Roman"/>
        </w:rPr>
      </w:pPr>
    </w:p>
    <w:p w14:paraId="25150F12" w14:textId="77777777" w:rsidR="006B1D68" w:rsidRPr="001B55D7" w:rsidRDefault="006B1D68" w:rsidP="006B1D68">
      <w:pPr>
        <w:widowControl w:val="0"/>
        <w:autoSpaceDE w:val="0"/>
        <w:autoSpaceDN w:val="0"/>
        <w:spacing w:after="0" w:line="240" w:lineRule="auto"/>
        <w:jc w:val="center"/>
        <w:rPr>
          <w:rFonts w:ascii="Times New Roman" w:eastAsia="Times New Roman" w:hAnsi="Times New Roman" w:cs="Times New Roman"/>
        </w:rPr>
      </w:pPr>
    </w:p>
    <w:p w14:paraId="25150F13" w14:textId="77777777" w:rsidR="006B1D68" w:rsidRPr="001B55D7" w:rsidRDefault="006B1D68" w:rsidP="006B1D68">
      <w:pPr>
        <w:widowControl w:val="0"/>
        <w:autoSpaceDE w:val="0"/>
        <w:autoSpaceDN w:val="0"/>
        <w:spacing w:after="0" w:line="240" w:lineRule="auto"/>
        <w:jc w:val="center"/>
        <w:rPr>
          <w:rFonts w:ascii="Times New Roman" w:eastAsia="Times New Roman" w:hAnsi="Times New Roman" w:cs="Times New Roman"/>
        </w:rPr>
      </w:pPr>
    </w:p>
    <w:p w14:paraId="25150F14" w14:textId="77777777" w:rsidR="006B1D68" w:rsidRPr="001B55D7" w:rsidRDefault="006B1D68" w:rsidP="006B1D68">
      <w:pPr>
        <w:widowControl w:val="0"/>
        <w:autoSpaceDE w:val="0"/>
        <w:autoSpaceDN w:val="0"/>
        <w:spacing w:after="0" w:line="240" w:lineRule="auto"/>
        <w:jc w:val="center"/>
        <w:rPr>
          <w:rFonts w:ascii="Times New Roman" w:eastAsia="Times New Roman" w:hAnsi="Times New Roman" w:cs="Times New Roman"/>
        </w:rPr>
      </w:pPr>
    </w:p>
    <w:p w14:paraId="25150F15" w14:textId="77777777" w:rsidR="006B1D68" w:rsidRPr="001B55D7" w:rsidRDefault="006B1D68" w:rsidP="006B1D68">
      <w:pPr>
        <w:tabs>
          <w:tab w:val="right" w:leader="underscore" w:pos="8505"/>
        </w:tabs>
        <w:spacing w:after="0" w:line="240" w:lineRule="auto"/>
        <w:jc w:val="center"/>
        <w:rPr>
          <w:rFonts w:ascii="Times New Roman" w:eastAsia="Times New Roman" w:hAnsi="Times New Roman" w:cs="Times New Roman"/>
          <w:b/>
          <w:bCs/>
          <w:lang w:eastAsia="zh-CN"/>
        </w:rPr>
      </w:pPr>
    </w:p>
    <w:p w14:paraId="25150F16" w14:textId="77777777" w:rsidR="006B1D68" w:rsidRPr="001B55D7" w:rsidRDefault="006B1D68" w:rsidP="006B1D68">
      <w:pPr>
        <w:tabs>
          <w:tab w:val="left" w:pos="708"/>
        </w:tabs>
        <w:spacing w:after="0" w:line="240" w:lineRule="auto"/>
        <w:ind w:left="-142" w:firstLine="142"/>
        <w:jc w:val="center"/>
        <w:rPr>
          <w:rFonts w:ascii="Times New Roman" w:eastAsia="Times New Roman" w:hAnsi="Times New Roman" w:cs="Times New Roman"/>
          <w:b/>
          <w:bCs/>
          <w:lang w:eastAsia="zh-CN"/>
        </w:rPr>
      </w:pPr>
    </w:p>
    <w:p w14:paraId="25150F17" w14:textId="77777777" w:rsidR="006B1D68" w:rsidRPr="001B55D7" w:rsidRDefault="006B1D68" w:rsidP="006B1D68">
      <w:pPr>
        <w:tabs>
          <w:tab w:val="left" w:pos="708"/>
        </w:tabs>
        <w:spacing w:after="0" w:line="240" w:lineRule="auto"/>
        <w:ind w:left="-142" w:firstLine="142"/>
        <w:jc w:val="center"/>
        <w:rPr>
          <w:rFonts w:ascii="Times New Roman" w:eastAsia="Times New Roman" w:hAnsi="Times New Roman" w:cs="Times New Roman"/>
          <w:b/>
          <w:bCs/>
          <w:lang w:eastAsia="zh-CN"/>
        </w:rPr>
      </w:pPr>
    </w:p>
    <w:p w14:paraId="25150F18" w14:textId="77777777" w:rsidR="006B1D68" w:rsidRPr="001B55D7" w:rsidRDefault="006B1D68" w:rsidP="006B1D68">
      <w:pPr>
        <w:tabs>
          <w:tab w:val="left" w:pos="708"/>
        </w:tabs>
        <w:spacing w:after="0" w:line="240" w:lineRule="auto"/>
        <w:ind w:left="-142" w:firstLine="142"/>
        <w:jc w:val="center"/>
        <w:rPr>
          <w:rFonts w:ascii="Times New Roman" w:eastAsia="Times New Roman" w:hAnsi="Times New Roman" w:cs="Times New Roman"/>
          <w:b/>
          <w:bCs/>
          <w:lang w:eastAsia="zh-CN"/>
        </w:rPr>
      </w:pPr>
    </w:p>
    <w:p w14:paraId="25150F19" w14:textId="77777777" w:rsidR="006B1D68" w:rsidRPr="001B55D7" w:rsidRDefault="006B1D68" w:rsidP="006B1D68">
      <w:pPr>
        <w:tabs>
          <w:tab w:val="left" w:pos="708"/>
        </w:tabs>
        <w:spacing w:after="0" w:line="240" w:lineRule="auto"/>
        <w:ind w:left="-142" w:firstLine="142"/>
        <w:jc w:val="center"/>
        <w:rPr>
          <w:rFonts w:ascii="Times New Roman" w:eastAsia="Times New Roman" w:hAnsi="Times New Roman" w:cs="Times New Roman"/>
          <w:b/>
          <w:bCs/>
          <w:lang w:eastAsia="zh-CN"/>
        </w:rPr>
      </w:pPr>
    </w:p>
    <w:p w14:paraId="25150F1A" w14:textId="77777777" w:rsidR="006B1D68" w:rsidRPr="001B55D7" w:rsidRDefault="006B1D68" w:rsidP="006B1D68">
      <w:pPr>
        <w:tabs>
          <w:tab w:val="left" w:pos="708"/>
        </w:tabs>
        <w:spacing w:after="0" w:line="240" w:lineRule="auto"/>
        <w:ind w:left="-142" w:firstLine="142"/>
        <w:jc w:val="center"/>
        <w:rPr>
          <w:rFonts w:ascii="Times New Roman" w:eastAsia="Times New Roman" w:hAnsi="Times New Roman" w:cs="Times New Roman"/>
          <w:b/>
          <w:bCs/>
          <w:lang w:eastAsia="zh-CN"/>
        </w:rPr>
      </w:pPr>
    </w:p>
    <w:p w14:paraId="25150F1B" w14:textId="77777777" w:rsidR="006B1D68" w:rsidRPr="001B55D7" w:rsidRDefault="006B1D68" w:rsidP="006B1D68">
      <w:pPr>
        <w:tabs>
          <w:tab w:val="left" w:pos="708"/>
        </w:tabs>
        <w:spacing w:after="0" w:line="240" w:lineRule="auto"/>
        <w:ind w:left="-142" w:firstLine="142"/>
        <w:jc w:val="center"/>
        <w:rPr>
          <w:rFonts w:ascii="Times New Roman" w:eastAsia="Times New Roman" w:hAnsi="Times New Roman" w:cs="Times New Roman"/>
          <w:b/>
          <w:bCs/>
          <w:lang w:eastAsia="zh-CN"/>
        </w:rPr>
      </w:pPr>
    </w:p>
    <w:p w14:paraId="25150F1C" w14:textId="77777777" w:rsidR="006B1D68" w:rsidRPr="001B55D7" w:rsidRDefault="006B1D68" w:rsidP="006B1D68">
      <w:pPr>
        <w:tabs>
          <w:tab w:val="left" w:pos="708"/>
        </w:tabs>
        <w:spacing w:after="0" w:line="240" w:lineRule="auto"/>
        <w:ind w:left="-142" w:firstLine="142"/>
        <w:jc w:val="center"/>
        <w:rPr>
          <w:rFonts w:ascii="Times New Roman" w:eastAsia="Times New Roman" w:hAnsi="Times New Roman" w:cs="Times New Roman"/>
          <w:b/>
          <w:bCs/>
          <w:lang w:eastAsia="zh-CN"/>
        </w:rPr>
      </w:pPr>
    </w:p>
    <w:p w14:paraId="25150F1D" w14:textId="77777777" w:rsidR="006B1D68" w:rsidRPr="001B55D7" w:rsidRDefault="006B1D68" w:rsidP="006B1D68">
      <w:pPr>
        <w:tabs>
          <w:tab w:val="left" w:pos="708"/>
        </w:tabs>
        <w:spacing w:after="0" w:line="240" w:lineRule="auto"/>
        <w:ind w:left="-142" w:firstLine="142"/>
        <w:jc w:val="center"/>
        <w:rPr>
          <w:rFonts w:ascii="Times New Roman" w:eastAsia="Times New Roman" w:hAnsi="Times New Roman" w:cs="Times New Roman"/>
          <w:b/>
          <w:bCs/>
          <w:lang w:eastAsia="zh-CN"/>
        </w:rPr>
      </w:pPr>
    </w:p>
    <w:p w14:paraId="25150F1E" w14:textId="10305D74" w:rsidR="006B1D68" w:rsidRPr="001B55D7" w:rsidRDefault="006B1D68" w:rsidP="006B1D68">
      <w:pPr>
        <w:tabs>
          <w:tab w:val="left" w:pos="708"/>
        </w:tabs>
        <w:spacing w:after="0" w:line="240" w:lineRule="auto"/>
        <w:ind w:left="-142" w:firstLine="142"/>
        <w:jc w:val="center"/>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Химки, 202</w:t>
      </w:r>
      <w:r w:rsidR="00905536">
        <w:rPr>
          <w:rFonts w:ascii="Times New Roman" w:eastAsia="Times New Roman" w:hAnsi="Times New Roman" w:cs="Times New Roman"/>
          <w:b/>
          <w:bCs/>
          <w:lang w:eastAsia="zh-CN"/>
        </w:rPr>
        <w:t>4</w:t>
      </w:r>
      <w:r w:rsidRPr="001B55D7">
        <w:rPr>
          <w:rFonts w:ascii="Times New Roman" w:eastAsia="Times New Roman" w:hAnsi="Times New Roman" w:cs="Times New Roman"/>
          <w:b/>
          <w:bCs/>
          <w:lang w:eastAsia="zh-CN"/>
        </w:rPr>
        <w:t xml:space="preserve"> г.</w:t>
      </w:r>
    </w:p>
    <w:p w14:paraId="25150F1F" w14:textId="77777777" w:rsidR="006B1D68" w:rsidRDefault="006B1D68" w:rsidP="006B1D68">
      <w:pPr>
        <w:rPr>
          <w:rFonts w:ascii="Times New Roman" w:hAnsi="Times New Roman" w:cs="Times New Roman"/>
          <w:sz w:val="24"/>
          <w:szCs w:val="24"/>
        </w:rPr>
      </w:pPr>
    </w:p>
    <w:p w14:paraId="25150F20" w14:textId="77777777" w:rsidR="00F02101" w:rsidRPr="00F02101" w:rsidRDefault="00F02101" w:rsidP="00F02101">
      <w:pPr>
        <w:keepNext/>
        <w:keepLines/>
        <w:numPr>
          <w:ilvl w:val="0"/>
          <w:numId w:val="2"/>
        </w:numPr>
        <w:spacing w:before="40" w:after="0" w:line="240" w:lineRule="auto"/>
        <w:outlineLvl w:val="1"/>
        <w:rPr>
          <w:rFonts w:ascii="Times New Roman" w:eastAsia="Times New Roman" w:hAnsi="Times New Roman" w:cs="Times New Roman"/>
          <w:b/>
          <w:sz w:val="26"/>
          <w:szCs w:val="26"/>
          <w:lang w:eastAsia="ru-RU"/>
        </w:rPr>
      </w:pPr>
      <w:bookmarkStart w:id="0" w:name="_Toc1572535"/>
      <w:r w:rsidRPr="00F02101">
        <w:rPr>
          <w:rFonts w:ascii="Times New Roman" w:eastAsia="Times New Roman" w:hAnsi="Times New Roman" w:cs="Times New Roman"/>
          <w:b/>
          <w:sz w:val="26"/>
          <w:szCs w:val="26"/>
          <w:lang w:eastAsia="ru-RU"/>
        </w:rPr>
        <w:lastRenderedPageBreak/>
        <w:t>Введение</w:t>
      </w:r>
      <w:bookmarkEnd w:id="0"/>
    </w:p>
    <w:p w14:paraId="25150F21" w14:textId="77777777" w:rsidR="00F02101" w:rsidRPr="00F02101" w:rsidRDefault="00F02101" w:rsidP="00F02101">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14:paraId="25150F22" w14:textId="77777777" w:rsidR="00F02101" w:rsidRPr="00F02101" w:rsidRDefault="00F02101" w:rsidP="00F0210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 xml:space="preserve">Самостоятельная работа по дисциплине  </w:t>
      </w:r>
      <w:r w:rsidRPr="00F02101">
        <w:rPr>
          <w:rFonts w:ascii="Times New Roman" w:eastAsia="Times New Roman" w:hAnsi="Times New Roman" w:cs="Times New Roman"/>
          <w:b/>
          <w:sz w:val="24"/>
          <w:szCs w:val="24"/>
          <w:lang w:eastAsia="ru-RU"/>
        </w:rPr>
        <w:t xml:space="preserve">Экскурсоведение </w:t>
      </w:r>
      <w:r w:rsidRPr="00F02101">
        <w:rPr>
          <w:rFonts w:ascii="Times New Roman" w:eastAsia="Times New Roman" w:hAnsi="Times New Roman" w:cs="Times New Roman"/>
          <w:sz w:val="24"/>
          <w:szCs w:val="24"/>
          <w:lang w:eastAsia="ru-RU"/>
        </w:rPr>
        <w:t xml:space="preserve">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14:paraId="25150F23" w14:textId="77777777" w:rsidR="00F02101" w:rsidRPr="00F02101" w:rsidRDefault="00F02101" w:rsidP="00F0210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Все виды самостоятельной работы  обучающихся по дисциплине</w:t>
      </w:r>
      <w:r w:rsidRPr="00F02101">
        <w:rPr>
          <w:rFonts w:ascii="Times New Roman" w:eastAsia="Times New Roman" w:hAnsi="Times New Roman" w:cs="Times New Roman"/>
          <w:b/>
          <w:sz w:val="24"/>
          <w:szCs w:val="24"/>
          <w:lang w:eastAsia="ru-RU"/>
        </w:rPr>
        <w:t xml:space="preserve"> Экскурсоведение</w:t>
      </w:r>
      <w:r w:rsidRPr="00F02101">
        <w:rPr>
          <w:rFonts w:ascii="Times New Roman" w:eastAsia="Times New Roman" w:hAnsi="Times New Roman" w:cs="Times New Roman"/>
          <w:sz w:val="24"/>
          <w:szCs w:val="24"/>
          <w:lang w:eastAsia="ru-RU"/>
        </w:rPr>
        <w:t xml:space="preserve">  определены соответствующей рабочей программой дисциплины; трудоемкость </w:t>
      </w:r>
    </w:p>
    <w:p w14:paraId="25150F24" w14:textId="77777777" w:rsidR="00F02101" w:rsidRPr="00F02101" w:rsidRDefault="00F02101" w:rsidP="00F0210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 xml:space="preserve">Программой подготовки бакалавров предусмотрены: </w:t>
      </w:r>
    </w:p>
    <w:p w14:paraId="25150F25" w14:textId="77777777" w:rsidR="00F02101" w:rsidRPr="00F02101" w:rsidRDefault="00F02101" w:rsidP="00F0210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Важным элементом самостоятельной работы является развитие навыков самоконтроля освоения компетенций, которыми должен овладеть обучающийся.</w:t>
      </w:r>
    </w:p>
    <w:p w14:paraId="25150F26" w14:textId="77777777" w:rsidR="00F02101" w:rsidRPr="00F02101" w:rsidRDefault="00F02101" w:rsidP="00F02101">
      <w:pPr>
        <w:spacing w:after="0" w:line="240" w:lineRule="auto"/>
        <w:ind w:firstLine="709"/>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b/>
          <w:sz w:val="24"/>
          <w:szCs w:val="24"/>
          <w:lang w:eastAsia="ru-RU"/>
        </w:rPr>
        <w:t>Целью самостоятельной работы</w:t>
      </w:r>
      <w:r w:rsidRPr="00F02101">
        <w:rPr>
          <w:rFonts w:ascii="Times New Roman" w:eastAsia="Times New Roman" w:hAnsi="Times New Roman" w:cs="Times New Roman"/>
          <w:sz w:val="24"/>
          <w:szCs w:val="24"/>
          <w:lang w:eastAsia="ru-RU"/>
        </w:rPr>
        <w:t xml:space="preserve"> студентов является овладение фундаментальными знаниями, профессиональными умениями и навыками деятельности по профилю, опытом соответствующей практической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25150F27" w14:textId="77777777" w:rsidR="00F02101" w:rsidRPr="00F02101" w:rsidRDefault="00F02101" w:rsidP="00F02101">
      <w:pPr>
        <w:spacing w:after="0" w:line="240" w:lineRule="auto"/>
        <w:ind w:firstLine="709"/>
        <w:jc w:val="both"/>
        <w:rPr>
          <w:rFonts w:ascii="Times New Roman" w:eastAsia="Times New Roman" w:hAnsi="Times New Roman" w:cs="Times New Roman"/>
          <w:b/>
          <w:sz w:val="24"/>
          <w:szCs w:val="24"/>
          <w:lang w:eastAsia="ru-RU"/>
        </w:rPr>
      </w:pPr>
      <w:r w:rsidRPr="00F02101">
        <w:rPr>
          <w:rFonts w:ascii="Times New Roman" w:eastAsia="Times New Roman" w:hAnsi="Times New Roman" w:cs="Times New Roman"/>
          <w:b/>
          <w:sz w:val="24"/>
          <w:szCs w:val="24"/>
          <w:lang w:eastAsia="ru-RU"/>
        </w:rPr>
        <w:t xml:space="preserve">Задачами самостоятельной работы студентов  являются: </w:t>
      </w:r>
    </w:p>
    <w:p w14:paraId="25150F28" w14:textId="77777777" w:rsidR="00F02101" w:rsidRPr="00F02101" w:rsidRDefault="00F02101" w:rsidP="00F02101">
      <w:pPr>
        <w:numPr>
          <w:ilvl w:val="0"/>
          <w:numId w:val="1"/>
        </w:numPr>
        <w:tabs>
          <w:tab w:val="num" w:pos="0"/>
        </w:tabs>
        <w:spacing w:after="0" w:line="240" w:lineRule="auto"/>
        <w:ind w:firstLine="567"/>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систематизация и закрепление полученных теоретических знаний и практических умений студентов;</w:t>
      </w:r>
    </w:p>
    <w:p w14:paraId="25150F29" w14:textId="77777777" w:rsidR="00F02101" w:rsidRPr="00F02101" w:rsidRDefault="00F02101" w:rsidP="00F02101">
      <w:pPr>
        <w:numPr>
          <w:ilvl w:val="0"/>
          <w:numId w:val="1"/>
        </w:numPr>
        <w:tabs>
          <w:tab w:val="num" w:pos="0"/>
        </w:tabs>
        <w:spacing w:after="0" w:line="240" w:lineRule="auto"/>
        <w:ind w:firstLine="567"/>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углубление и расширение теоретических знаний;</w:t>
      </w:r>
    </w:p>
    <w:p w14:paraId="25150F2A" w14:textId="77777777" w:rsidR="00F02101" w:rsidRPr="00F02101" w:rsidRDefault="00F02101" w:rsidP="00F02101">
      <w:pPr>
        <w:numPr>
          <w:ilvl w:val="0"/>
          <w:numId w:val="1"/>
        </w:numPr>
        <w:tabs>
          <w:tab w:val="num" w:pos="0"/>
        </w:tabs>
        <w:spacing w:after="0" w:line="240" w:lineRule="auto"/>
        <w:ind w:firstLine="567"/>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 xml:space="preserve">формирование умений использовать нормативную, правовую, справочную документацию и специальную литературу; </w:t>
      </w:r>
    </w:p>
    <w:p w14:paraId="25150F2B" w14:textId="77777777" w:rsidR="00F02101" w:rsidRPr="00F02101" w:rsidRDefault="00F02101" w:rsidP="00F02101">
      <w:pPr>
        <w:numPr>
          <w:ilvl w:val="0"/>
          <w:numId w:val="1"/>
        </w:numPr>
        <w:tabs>
          <w:tab w:val="num" w:pos="0"/>
        </w:tabs>
        <w:spacing w:after="0" w:line="240" w:lineRule="auto"/>
        <w:ind w:firstLine="567"/>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25150F2C" w14:textId="77777777" w:rsidR="00F02101" w:rsidRPr="00F02101" w:rsidRDefault="00F02101" w:rsidP="00F02101">
      <w:pPr>
        <w:numPr>
          <w:ilvl w:val="0"/>
          <w:numId w:val="1"/>
        </w:numPr>
        <w:tabs>
          <w:tab w:val="num" w:pos="0"/>
        </w:tabs>
        <w:spacing w:after="0" w:line="240" w:lineRule="auto"/>
        <w:ind w:firstLine="567"/>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 xml:space="preserve">формирование самостоятельности мышления, способностей к саморазвитию, самосовершенствованию и самореализации; </w:t>
      </w:r>
    </w:p>
    <w:p w14:paraId="25150F2D" w14:textId="77777777" w:rsidR="00F02101" w:rsidRPr="00F02101" w:rsidRDefault="00F02101" w:rsidP="00F02101">
      <w:pPr>
        <w:numPr>
          <w:ilvl w:val="0"/>
          <w:numId w:val="1"/>
        </w:numPr>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 xml:space="preserve"> развитие исследовательских умений;</w:t>
      </w:r>
    </w:p>
    <w:p w14:paraId="25150F2E" w14:textId="77777777" w:rsidR="00F02101" w:rsidRPr="00F02101" w:rsidRDefault="00F02101" w:rsidP="00F02101">
      <w:pPr>
        <w:numPr>
          <w:ilvl w:val="0"/>
          <w:numId w:val="1"/>
        </w:numPr>
        <w:tabs>
          <w:tab w:val="num"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 xml:space="preserve">  использование материала, собранного и полученного в ходе самостоятельных занятий  как способ эффективной подготовки к написанию  выпускной квалификационной работы.</w:t>
      </w:r>
    </w:p>
    <w:p w14:paraId="25150F2F" w14:textId="77777777" w:rsidR="00F02101" w:rsidRPr="00F02101" w:rsidRDefault="00F02101" w:rsidP="00F0210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iCs/>
          <w:sz w:val="24"/>
          <w:szCs w:val="24"/>
          <w:lang w:eastAsia="ru-RU"/>
        </w:rPr>
        <w:t>Обязательная самостоятельная работа</w:t>
      </w:r>
      <w:r w:rsidRPr="00F02101">
        <w:rPr>
          <w:rFonts w:ascii="Times New Roman" w:eastAsia="Times New Roman" w:hAnsi="Times New Roman" w:cs="Times New Roman"/>
          <w:i/>
          <w:iCs/>
          <w:sz w:val="24"/>
          <w:szCs w:val="24"/>
          <w:lang w:eastAsia="ru-RU"/>
        </w:rPr>
        <w:t xml:space="preserve"> </w:t>
      </w:r>
      <w:r w:rsidRPr="00F02101">
        <w:rPr>
          <w:rFonts w:ascii="Times New Roman" w:eastAsia="Times New Roman" w:hAnsi="Times New Roman" w:cs="Times New Roman"/>
          <w:sz w:val="24"/>
          <w:szCs w:val="24"/>
          <w:lang w:eastAsia="ru-RU"/>
        </w:rP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14:paraId="25150F30" w14:textId="77777777" w:rsidR="00F02101" w:rsidRPr="00F02101" w:rsidRDefault="00F02101" w:rsidP="00F0210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iCs/>
          <w:sz w:val="24"/>
          <w:szCs w:val="24"/>
          <w:lang w:eastAsia="ru-RU"/>
        </w:rPr>
        <w:t>Контролируемая самостоятельная работа</w:t>
      </w:r>
      <w:r w:rsidRPr="00F02101">
        <w:rPr>
          <w:rFonts w:ascii="Times New Roman" w:eastAsia="Times New Roman" w:hAnsi="Times New Roman" w:cs="Times New Roman"/>
          <w:i/>
          <w:iCs/>
          <w:sz w:val="24"/>
          <w:szCs w:val="24"/>
          <w:lang w:eastAsia="ru-RU"/>
        </w:rPr>
        <w:t xml:space="preserve"> </w:t>
      </w:r>
      <w:r w:rsidRPr="00F02101">
        <w:rPr>
          <w:rFonts w:ascii="Times New Roman" w:eastAsia="Times New Roman" w:hAnsi="Times New Roman" w:cs="Times New Roman"/>
          <w:sz w:val="24"/>
          <w:szCs w:val="24"/>
          <w:lang w:eastAsia="ru-RU"/>
        </w:rPr>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14:paraId="25150F31" w14:textId="77777777" w:rsidR="00F02101" w:rsidRPr="00F02101" w:rsidRDefault="00F02101" w:rsidP="00F02101">
      <w:pPr>
        <w:autoSpaceDE w:val="0"/>
        <w:autoSpaceDN w:val="0"/>
        <w:adjustRightInd w:val="0"/>
        <w:ind w:firstLine="567"/>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w:t>
      </w:r>
      <w:r>
        <w:rPr>
          <w:rFonts w:ascii="Times New Roman" w:eastAsia="Times New Roman" w:hAnsi="Times New Roman" w:cs="Times New Roman"/>
          <w:sz w:val="24"/>
          <w:szCs w:val="24"/>
          <w:lang w:eastAsia="ru-RU"/>
        </w:rPr>
        <w:t xml:space="preserve"> </w:t>
      </w:r>
      <w:r w:rsidRPr="00F02101">
        <w:rPr>
          <w:rFonts w:ascii="Times New Roman" w:eastAsia="Times New Roman" w:hAnsi="Times New Roman" w:cs="Times New Roman"/>
          <w:sz w:val="24"/>
          <w:szCs w:val="24"/>
          <w:lang w:eastAsia="ru-RU"/>
        </w:rPr>
        <w:t>содержания, логики образовательного процесса (межпредметных связей, перспективных знаний и др.).</w:t>
      </w:r>
    </w:p>
    <w:p w14:paraId="25150F32" w14:textId="77777777" w:rsidR="00F02101" w:rsidRPr="00F02101" w:rsidRDefault="00F02101" w:rsidP="00F02101">
      <w:pPr>
        <w:autoSpaceDE w:val="0"/>
        <w:autoSpaceDN w:val="0"/>
        <w:adjustRightInd w:val="0"/>
        <w:spacing w:after="0" w:line="240" w:lineRule="auto"/>
        <w:ind w:firstLine="567"/>
        <w:rPr>
          <w:rFonts w:ascii="Times New Roman" w:eastAsia="Times New Roman" w:hAnsi="Times New Roman" w:cs="Times New Roman"/>
          <w:bCs/>
          <w:iCs/>
          <w:sz w:val="24"/>
          <w:szCs w:val="24"/>
          <w:u w:val="single"/>
          <w:lang w:eastAsia="ru-RU"/>
        </w:rPr>
      </w:pPr>
    </w:p>
    <w:p w14:paraId="25150F33" w14:textId="77777777" w:rsidR="00F02101" w:rsidRPr="00F02101" w:rsidRDefault="00F02101" w:rsidP="00F02101">
      <w:pPr>
        <w:keepNext/>
        <w:keepLines/>
        <w:numPr>
          <w:ilvl w:val="0"/>
          <w:numId w:val="2"/>
        </w:numPr>
        <w:spacing w:before="40" w:after="0" w:line="240" w:lineRule="auto"/>
        <w:outlineLvl w:val="1"/>
        <w:rPr>
          <w:rFonts w:ascii="Times New Roman" w:eastAsia="Times New Roman" w:hAnsi="Times New Roman" w:cs="Times New Roman"/>
          <w:b/>
          <w:sz w:val="26"/>
          <w:szCs w:val="26"/>
          <w:lang w:eastAsia="ru-RU"/>
        </w:rPr>
      </w:pPr>
      <w:bookmarkStart w:id="1" w:name="_Toc1572536"/>
      <w:r w:rsidRPr="00F02101">
        <w:rPr>
          <w:rFonts w:ascii="Times New Roman" w:eastAsia="Times New Roman" w:hAnsi="Times New Roman" w:cs="Times New Roman"/>
          <w:b/>
          <w:sz w:val="26"/>
          <w:szCs w:val="26"/>
          <w:lang w:eastAsia="ru-RU"/>
        </w:rPr>
        <w:lastRenderedPageBreak/>
        <w:t>Формы самостоятельной работы обучающихся</w:t>
      </w:r>
      <w:bookmarkEnd w:id="1"/>
    </w:p>
    <w:p w14:paraId="25150F34" w14:textId="77777777" w:rsidR="00F02101" w:rsidRPr="00F02101" w:rsidRDefault="00F02101" w:rsidP="00F02101">
      <w:pPr>
        <w:spacing w:after="0" w:line="240" w:lineRule="auto"/>
        <w:rPr>
          <w:rFonts w:ascii="Times New Roman" w:eastAsia="Times New Roman" w:hAnsi="Times New Roman" w:cs="Times New Roman"/>
          <w:sz w:val="24"/>
          <w:szCs w:val="24"/>
          <w:lang w:eastAsia="ru-RU"/>
        </w:rPr>
      </w:pPr>
    </w:p>
    <w:p w14:paraId="25150F35" w14:textId="77777777" w:rsidR="00F02101" w:rsidRPr="00F02101" w:rsidRDefault="00F02101" w:rsidP="00F02101">
      <w:pPr>
        <w:autoSpaceDE w:val="0"/>
        <w:autoSpaceDN w:val="0"/>
        <w:adjustRightInd w:val="0"/>
        <w:spacing w:after="0" w:line="240" w:lineRule="auto"/>
        <w:ind w:firstLine="567"/>
        <w:rPr>
          <w:rFonts w:ascii="Times New Roman" w:eastAsia="Times New Roman" w:hAnsi="Times New Roman" w:cs="Times New Roman"/>
          <w:b/>
          <w:bCs/>
          <w:sz w:val="24"/>
          <w:szCs w:val="24"/>
          <w:lang w:eastAsia="ru-RU"/>
        </w:rPr>
      </w:pPr>
      <w:r w:rsidRPr="00F02101">
        <w:rPr>
          <w:rFonts w:ascii="Times New Roman" w:eastAsia="Times New Roman" w:hAnsi="Times New Roman" w:cs="Times New Roman"/>
          <w:b/>
          <w:bCs/>
          <w:sz w:val="24"/>
          <w:szCs w:val="24"/>
          <w:lang w:eastAsia="ru-RU"/>
        </w:rPr>
        <w:t>Самостоятельная работа студентов по дисциплине  «</w:t>
      </w:r>
      <w:r w:rsidRPr="00F02101">
        <w:rPr>
          <w:rFonts w:ascii="Times New Roman" w:eastAsia="Times New Roman" w:hAnsi="Times New Roman" w:cs="Times New Roman"/>
          <w:b/>
          <w:sz w:val="24"/>
          <w:szCs w:val="24"/>
          <w:lang w:eastAsia="ru-RU"/>
        </w:rPr>
        <w:t>Экскурсоведение</w:t>
      </w:r>
      <w:r w:rsidRPr="00F02101">
        <w:rPr>
          <w:rFonts w:ascii="Times New Roman" w:eastAsia="Times New Roman" w:hAnsi="Times New Roman" w:cs="Times New Roman"/>
          <w:b/>
          <w:bCs/>
          <w:sz w:val="24"/>
          <w:szCs w:val="24"/>
          <w:lang w:eastAsia="ru-RU"/>
        </w:rPr>
        <w:t>»</w:t>
      </w:r>
    </w:p>
    <w:p w14:paraId="25150F36" w14:textId="77777777" w:rsidR="00F02101" w:rsidRPr="00F02101" w:rsidRDefault="00F02101" w:rsidP="00F02101">
      <w:pPr>
        <w:autoSpaceDE w:val="0"/>
        <w:autoSpaceDN w:val="0"/>
        <w:adjustRightInd w:val="0"/>
        <w:spacing w:after="0" w:line="240" w:lineRule="auto"/>
        <w:ind w:firstLine="567"/>
        <w:rPr>
          <w:rFonts w:ascii="Times New Roman" w:eastAsia="Times New Roman" w:hAnsi="Times New Roman" w:cs="Times New Roman"/>
          <w:b/>
          <w:bCs/>
          <w:sz w:val="24"/>
          <w:szCs w:val="24"/>
          <w:lang w:eastAsia="ru-RU"/>
        </w:rPr>
      </w:pPr>
      <w:r w:rsidRPr="00F02101">
        <w:rPr>
          <w:rFonts w:ascii="Times New Roman" w:eastAsia="Times New Roman" w:hAnsi="Times New Roman" w:cs="Times New Roman"/>
          <w:b/>
          <w:bCs/>
          <w:sz w:val="24"/>
          <w:szCs w:val="24"/>
          <w:lang w:eastAsia="ru-RU"/>
        </w:rPr>
        <w:t xml:space="preserve"> </w:t>
      </w:r>
    </w:p>
    <w:p w14:paraId="25150F37" w14:textId="77777777" w:rsidR="00F02101" w:rsidRPr="00F02101" w:rsidRDefault="00F02101" w:rsidP="00F02101">
      <w:pPr>
        <w:tabs>
          <w:tab w:val="right" w:leader="underscore" w:pos="8505"/>
        </w:tabs>
        <w:spacing w:after="0" w:line="240" w:lineRule="auto"/>
        <w:ind w:firstLine="540"/>
        <w:jc w:val="right"/>
        <w:rPr>
          <w:rFonts w:ascii="Times New Roman" w:eastAsia="Times New Roman" w:hAnsi="Times New Roman" w:cs="Times New Roman"/>
          <w:b/>
          <w:bCs/>
          <w:iCs/>
          <w:sz w:val="24"/>
          <w:szCs w:val="24"/>
          <w:lang w:eastAsia="ru-RU"/>
        </w:rPr>
      </w:pPr>
      <w:r w:rsidRPr="00F02101">
        <w:rPr>
          <w:rFonts w:ascii="Times New Roman" w:eastAsia="Times New Roman" w:hAnsi="Times New Roman" w:cs="Times New Roman"/>
          <w:b/>
          <w:bCs/>
          <w:iCs/>
          <w:sz w:val="24"/>
          <w:szCs w:val="24"/>
          <w:lang w:eastAsia="ru-RU"/>
        </w:rPr>
        <w:t>Таблица 1</w: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212"/>
        <w:gridCol w:w="1554"/>
      </w:tblGrid>
      <w:tr w:rsidR="00F02101" w:rsidRPr="00F02101" w14:paraId="25150F3E" w14:textId="77777777" w:rsidTr="00F7417F">
        <w:tc>
          <w:tcPr>
            <w:tcW w:w="634" w:type="dxa"/>
          </w:tcPr>
          <w:p w14:paraId="25150F38" w14:textId="77777777" w:rsidR="00F02101" w:rsidRPr="00F02101" w:rsidRDefault="00F02101" w:rsidP="00F02101">
            <w:pPr>
              <w:spacing w:after="0" w:line="240" w:lineRule="auto"/>
              <w:jc w:val="center"/>
              <w:rPr>
                <w:rFonts w:ascii="Times New Roman" w:eastAsia="Times New Roman" w:hAnsi="Times New Roman" w:cs="Times New Roman"/>
                <w:iCs/>
                <w:sz w:val="24"/>
                <w:szCs w:val="24"/>
                <w:lang w:eastAsia="ru-RU"/>
              </w:rPr>
            </w:pPr>
            <w:r w:rsidRPr="00F02101">
              <w:rPr>
                <w:rFonts w:ascii="Times New Roman" w:eastAsia="Times New Roman" w:hAnsi="Times New Roman" w:cs="Times New Roman"/>
                <w:iCs/>
                <w:sz w:val="24"/>
                <w:szCs w:val="24"/>
                <w:lang w:eastAsia="ru-RU"/>
              </w:rPr>
              <w:t>№</w:t>
            </w:r>
          </w:p>
          <w:p w14:paraId="25150F39" w14:textId="77777777" w:rsidR="00F02101" w:rsidRPr="00F02101" w:rsidRDefault="00F02101" w:rsidP="00F02101">
            <w:pPr>
              <w:spacing w:after="0" w:line="240" w:lineRule="auto"/>
              <w:jc w:val="center"/>
              <w:rPr>
                <w:rFonts w:ascii="Times New Roman" w:eastAsia="Times New Roman" w:hAnsi="Times New Roman" w:cs="Times New Roman"/>
                <w:iCs/>
                <w:sz w:val="24"/>
                <w:szCs w:val="24"/>
                <w:lang w:eastAsia="ru-RU"/>
              </w:rPr>
            </w:pPr>
            <w:r w:rsidRPr="00F02101">
              <w:rPr>
                <w:rFonts w:ascii="Times New Roman" w:eastAsia="Times New Roman" w:hAnsi="Times New Roman" w:cs="Times New Roman"/>
                <w:iCs/>
                <w:sz w:val="24"/>
                <w:szCs w:val="24"/>
                <w:lang w:eastAsia="ru-RU"/>
              </w:rPr>
              <w:t>п/п</w:t>
            </w:r>
          </w:p>
        </w:tc>
        <w:tc>
          <w:tcPr>
            <w:tcW w:w="3087" w:type="dxa"/>
          </w:tcPr>
          <w:p w14:paraId="25150F3A" w14:textId="77777777" w:rsidR="00F02101" w:rsidRPr="00F02101" w:rsidRDefault="00F02101" w:rsidP="00F02101">
            <w:pPr>
              <w:spacing w:after="0" w:line="240" w:lineRule="auto"/>
              <w:jc w:val="center"/>
              <w:rPr>
                <w:rFonts w:ascii="Times New Roman" w:eastAsia="Times New Roman" w:hAnsi="Times New Roman" w:cs="Times New Roman"/>
                <w:iCs/>
                <w:sz w:val="24"/>
                <w:szCs w:val="24"/>
                <w:lang w:eastAsia="ru-RU"/>
              </w:rPr>
            </w:pPr>
            <w:r w:rsidRPr="00F02101">
              <w:rPr>
                <w:rFonts w:ascii="Times New Roman" w:eastAsia="Times New Roman" w:hAnsi="Times New Roman" w:cs="Times New Roman"/>
                <w:iCs/>
                <w:sz w:val="24"/>
                <w:szCs w:val="24"/>
                <w:lang w:eastAsia="ru-RU"/>
              </w:rPr>
              <w:t xml:space="preserve">Темы </w:t>
            </w:r>
          </w:p>
          <w:p w14:paraId="25150F3B" w14:textId="77777777" w:rsidR="00F02101" w:rsidRPr="00F02101" w:rsidRDefault="00F02101" w:rsidP="00F02101">
            <w:pPr>
              <w:spacing w:after="0" w:line="240" w:lineRule="auto"/>
              <w:jc w:val="center"/>
              <w:rPr>
                <w:rFonts w:ascii="Times New Roman" w:eastAsia="Times New Roman" w:hAnsi="Times New Roman" w:cs="Times New Roman"/>
                <w:iCs/>
                <w:sz w:val="24"/>
                <w:szCs w:val="24"/>
                <w:lang w:eastAsia="ru-RU"/>
              </w:rPr>
            </w:pPr>
            <w:r w:rsidRPr="00F02101">
              <w:rPr>
                <w:rFonts w:ascii="Times New Roman" w:eastAsia="Times New Roman" w:hAnsi="Times New Roman" w:cs="Times New Roman"/>
                <w:iCs/>
                <w:sz w:val="24"/>
                <w:szCs w:val="24"/>
                <w:lang w:eastAsia="ru-RU"/>
              </w:rPr>
              <w:t>Дисциплины в соответствии с разделом 4 рабочей программы дисциплины</w:t>
            </w:r>
          </w:p>
        </w:tc>
        <w:tc>
          <w:tcPr>
            <w:tcW w:w="4212" w:type="dxa"/>
          </w:tcPr>
          <w:p w14:paraId="25150F3C" w14:textId="77777777" w:rsidR="00F02101" w:rsidRPr="00F02101" w:rsidRDefault="00F02101" w:rsidP="00F02101">
            <w:pPr>
              <w:spacing w:after="0" w:line="240" w:lineRule="auto"/>
              <w:jc w:val="center"/>
              <w:rPr>
                <w:rFonts w:ascii="Times New Roman" w:eastAsia="Times New Roman" w:hAnsi="Times New Roman" w:cs="Times New Roman"/>
                <w:iCs/>
                <w:color w:val="FF0000"/>
                <w:sz w:val="24"/>
                <w:szCs w:val="24"/>
                <w:lang w:eastAsia="ru-RU"/>
              </w:rPr>
            </w:pPr>
            <w:r w:rsidRPr="00F02101">
              <w:rPr>
                <w:rFonts w:ascii="Times New Roman" w:eastAsia="Times New Roman" w:hAnsi="Times New Roman" w:cs="Times New Roman"/>
                <w:iCs/>
                <w:sz w:val="24"/>
                <w:szCs w:val="24"/>
                <w:lang w:eastAsia="ru-RU"/>
              </w:rPr>
              <w:t>Форма самостоятельной работы</w:t>
            </w:r>
          </w:p>
        </w:tc>
        <w:tc>
          <w:tcPr>
            <w:tcW w:w="1554" w:type="dxa"/>
          </w:tcPr>
          <w:p w14:paraId="25150F3D" w14:textId="77777777" w:rsidR="00F02101" w:rsidRPr="00F02101" w:rsidRDefault="00F02101" w:rsidP="00F02101">
            <w:pPr>
              <w:spacing w:after="0" w:line="240" w:lineRule="auto"/>
              <w:jc w:val="center"/>
              <w:rPr>
                <w:rFonts w:ascii="Times New Roman" w:eastAsia="Times New Roman" w:hAnsi="Times New Roman" w:cs="Times New Roman"/>
                <w:iCs/>
                <w:color w:val="FF0000"/>
                <w:sz w:val="24"/>
                <w:szCs w:val="24"/>
                <w:lang w:eastAsia="ru-RU"/>
              </w:rPr>
            </w:pPr>
            <w:r w:rsidRPr="00F02101">
              <w:rPr>
                <w:rFonts w:ascii="Times New Roman" w:eastAsia="Times New Roman" w:hAnsi="Times New Roman" w:cs="Times New Roman"/>
                <w:iCs/>
                <w:sz w:val="24"/>
                <w:szCs w:val="24"/>
                <w:lang w:eastAsia="ru-RU"/>
              </w:rPr>
              <w:t>Трудоемкость в часах</w:t>
            </w:r>
          </w:p>
        </w:tc>
      </w:tr>
      <w:tr w:rsidR="00F02101" w:rsidRPr="00F02101" w14:paraId="25150F44" w14:textId="77777777" w:rsidTr="00F7417F">
        <w:trPr>
          <w:trHeight w:val="639"/>
        </w:trPr>
        <w:tc>
          <w:tcPr>
            <w:tcW w:w="634" w:type="dxa"/>
          </w:tcPr>
          <w:p w14:paraId="25150F3F" w14:textId="77777777" w:rsidR="00F02101" w:rsidRPr="00F02101" w:rsidRDefault="00F02101" w:rsidP="00F02101">
            <w:pPr>
              <w:tabs>
                <w:tab w:val="left" w:pos="708"/>
              </w:tabs>
              <w:spacing w:after="0" w:line="240" w:lineRule="auto"/>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1.</w:t>
            </w:r>
          </w:p>
        </w:tc>
        <w:tc>
          <w:tcPr>
            <w:tcW w:w="3087" w:type="dxa"/>
          </w:tcPr>
          <w:p w14:paraId="25150F40"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Введение в дисциплину.</w:t>
            </w:r>
          </w:p>
          <w:p w14:paraId="25150F41"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Основные понятия</w:t>
            </w:r>
          </w:p>
        </w:tc>
        <w:tc>
          <w:tcPr>
            <w:tcW w:w="4212" w:type="dxa"/>
          </w:tcPr>
          <w:p w14:paraId="25150F42" w14:textId="77777777" w:rsidR="00F02101" w:rsidRPr="00F02101" w:rsidRDefault="00F02101" w:rsidP="00F02101">
            <w:pPr>
              <w:spacing w:after="0" w:line="240" w:lineRule="auto"/>
              <w:rPr>
                <w:rFonts w:ascii="Times New Roman" w:eastAsia="Times New Roman" w:hAnsi="Times New Roman" w:cs="Times New Roman"/>
                <w:iCs/>
                <w:sz w:val="24"/>
                <w:szCs w:val="24"/>
                <w:lang w:eastAsia="ru-RU"/>
              </w:rPr>
            </w:pPr>
            <w:r w:rsidRPr="00F02101">
              <w:rPr>
                <w:rFonts w:ascii="Times New Roman" w:eastAsia="Times New Roman" w:hAnsi="Times New Roman" w:cs="Times New Roman"/>
                <w:iCs/>
                <w:sz w:val="24"/>
                <w:szCs w:val="24"/>
                <w:lang w:eastAsia="ru-RU"/>
              </w:rPr>
              <w:t>Контрольная работа</w:t>
            </w:r>
          </w:p>
        </w:tc>
        <w:tc>
          <w:tcPr>
            <w:tcW w:w="1554" w:type="dxa"/>
          </w:tcPr>
          <w:p w14:paraId="25150F43" w14:textId="77777777" w:rsidR="00F02101" w:rsidRPr="00F02101" w:rsidRDefault="00F02101" w:rsidP="00F02101">
            <w:pPr>
              <w:tabs>
                <w:tab w:val="left" w:pos="708"/>
              </w:tabs>
              <w:spacing w:after="0" w:line="240" w:lineRule="auto"/>
              <w:jc w:val="center"/>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4</w:t>
            </w:r>
          </w:p>
        </w:tc>
      </w:tr>
      <w:tr w:rsidR="00F02101" w:rsidRPr="00F02101" w14:paraId="25150F4C" w14:textId="77777777" w:rsidTr="00F7417F">
        <w:tc>
          <w:tcPr>
            <w:tcW w:w="634" w:type="dxa"/>
          </w:tcPr>
          <w:p w14:paraId="25150F45" w14:textId="77777777" w:rsidR="00F02101" w:rsidRPr="00F02101" w:rsidRDefault="00F02101" w:rsidP="00F02101">
            <w:pPr>
              <w:tabs>
                <w:tab w:val="left" w:pos="708"/>
              </w:tabs>
              <w:spacing w:after="0" w:line="240" w:lineRule="auto"/>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2.</w:t>
            </w:r>
          </w:p>
        </w:tc>
        <w:tc>
          <w:tcPr>
            <w:tcW w:w="3087" w:type="dxa"/>
          </w:tcPr>
          <w:p w14:paraId="25150F46"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Развитие и</w:t>
            </w:r>
          </w:p>
          <w:p w14:paraId="25150F47"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совершенствование</w:t>
            </w:r>
          </w:p>
          <w:p w14:paraId="25150F48"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экскурсионного дела в</w:t>
            </w:r>
          </w:p>
          <w:p w14:paraId="25150F49"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России</w:t>
            </w:r>
          </w:p>
        </w:tc>
        <w:tc>
          <w:tcPr>
            <w:tcW w:w="4212" w:type="dxa"/>
          </w:tcPr>
          <w:p w14:paraId="25150F4A" w14:textId="77777777" w:rsidR="00F02101" w:rsidRPr="00F02101" w:rsidRDefault="00F02101" w:rsidP="00F02101">
            <w:pPr>
              <w:spacing w:after="0" w:line="240" w:lineRule="auto"/>
              <w:rPr>
                <w:rFonts w:ascii="Times New Roman" w:eastAsia="Times New Roman" w:hAnsi="Times New Roman" w:cs="Times New Roman"/>
                <w:iCs/>
                <w:sz w:val="24"/>
                <w:szCs w:val="24"/>
                <w:lang w:eastAsia="ru-RU"/>
              </w:rPr>
            </w:pPr>
            <w:r w:rsidRPr="00F02101">
              <w:rPr>
                <w:rFonts w:ascii="Times New Roman" w:eastAsia="Times New Roman" w:hAnsi="Times New Roman" w:cs="Times New Roman"/>
                <w:iCs/>
                <w:sz w:val="24"/>
                <w:szCs w:val="24"/>
                <w:lang w:eastAsia="ru-RU"/>
              </w:rPr>
              <w:t>Диспут</w:t>
            </w:r>
          </w:p>
        </w:tc>
        <w:tc>
          <w:tcPr>
            <w:tcW w:w="1554" w:type="dxa"/>
          </w:tcPr>
          <w:p w14:paraId="25150F4B" w14:textId="77777777" w:rsidR="00F02101" w:rsidRPr="00F02101" w:rsidRDefault="00F02101" w:rsidP="00F02101">
            <w:pPr>
              <w:tabs>
                <w:tab w:val="left" w:pos="708"/>
              </w:tabs>
              <w:spacing w:after="0" w:line="240" w:lineRule="auto"/>
              <w:jc w:val="center"/>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4</w:t>
            </w:r>
          </w:p>
        </w:tc>
      </w:tr>
      <w:tr w:rsidR="00F02101" w:rsidRPr="00F02101" w14:paraId="25150F52" w14:textId="77777777" w:rsidTr="00F7417F">
        <w:tc>
          <w:tcPr>
            <w:tcW w:w="634" w:type="dxa"/>
          </w:tcPr>
          <w:p w14:paraId="25150F4D" w14:textId="77777777" w:rsidR="00F02101" w:rsidRPr="00F02101" w:rsidRDefault="00F02101" w:rsidP="00F02101">
            <w:pPr>
              <w:tabs>
                <w:tab w:val="left" w:pos="708"/>
              </w:tabs>
              <w:spacing w:after="0" w:line="240" w:lineRule="auto"/>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3.</w:t>
            </w:r>
          </w:p>
        </w:tc>
        <w:tc>
          <w:tcPr>
            <w:tcW w:w="3087" w:type="dxa"/>
          </w:tcPr>
          <w:p w14:paraId="25150F4E"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Классификация</w:t>
            </w:r>
          </w:p>
          <w:p w14:paraId="25150F4F"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экскурсий</w:t>
            </w:r>
          </w:p>
        </w:tc>
        <w:tc>
          <w:tcPr>
            <w:tcW w:w="4212" w:type="dxa"/>
          </w:tcPr>
          <w:p w14:paraId="25150F50" w14:textId="77777777" w:rsidR="00F02101" w:rsidRPr="00F02101" w:rsidRDefault="00F02101" w:rsidP="00F02101">
            <w:pPr>
              <w:shd w:val="clear" w:color="auto" w:fill="FFFFFF"/>
              <w:spacing w:after="0" w:line="240" w:lineRule="auto"/>
              <w:rPr>
                <w:rFonts w:ascii="Times New Roman" w:eastAsia="Times New Roman" w:hAnsi="Times New Roman" w:cs="Times New Roman"/>
                <w:iCs/>
                <w:sz w:val="24"/>
                <w:szCs w:val="24"/>
                <w:lang w:eastAsia="ru-RU"/>
              </w:rPr>
            </w:pPr>
            <w:r w:rsidRPr="00F02101">
              <w:rPr>
                <w:rFonts w:ascii="Times New Roman" w:eastAsia="Times New Roman" w:hAnsi="Times New Roman" w:cs="Times New Roman"/>
                <w:iCs/>
                <w:sz w:val="24"/>
                <w:szCs w:val="24"/>
                <w:lang w:eastAsia="ru-RU"/>
              </w:rPr>
              <w:t>Самостоятельная работа</w:t>
            </w:r>
          </w:p>
        </w:tc>
        <w:tc>
          <w:tcPr>
            <w:tcW w:w="1554" w:type="dxa"/>
          </w:tcPr>
          <w:p w14:paraId="25150F51" w14:textId="77777777" w:rsidR="00F02101" w:rsidRPr="00F02101" w:rsidRDefault="00F02101" w:rsidP="00F02101">
            <w:pPr>
              <w:tabs>
                <w:tab w:val="left" w:pos="708"/>
              </w:tabs>
              <w:spacing w:after="0" w:line="240" w:lineRule="auto"/>
              <w:jc w:val="center"/>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4</w:t>
            </w:r>
          </w:p>
        </w:tc>
      </w:tr>
      <w:tr w:rsidR="00F02101" w:rsidRPr="00F02101" w14:paraId="25150F59" w14:textId="77777777" w:rsidTr="00F7417F">
        <w:tc>
          <w:tcPr>
            <w:tcW w:w="634" w:type="dxa"/>
          </w:tcPr>
          <w:p w14:paraId="25150F53" w14:textId="77777777" w:rsidR="00F02101" w:rsidRPr="00F02101" w:rsidRDefault="00F02101" w:rsidP="00F02101">
            <w:pPr>
              <w:spacing w:after="0" w:line="240" w:lineRule="auto"/>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4.</w:t>
            </w:r>
          </w:p>
        </w:tc>
        <w:tc>
          <w:tcPr>
            <w:tcW w:w="3087" w:type="dxa"/>
          </w:tcPr>
          <w:p w14:paraId="25150F54"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Экскурсионные объекты</w:t>
            </w:r>
          </w:p>
          <w:p w14:paraId="25150F55"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и их характеристика</w:t>
            </w:r>
          </w:p>
          <w:p w14:paraId="25150F56" w14:textId="77777777" w:rsidR="00F02101" w:rsidRPr="00F02101" w:rsidRDefault="00F02101" w:rsidP="00F02101">
            <w:pPr>
              <w:spacing w:after="0" w:line="240" w:lineRule="auto"/>
              <w:rPr>
                <w:rFonts w:ascii="Times New Roman" w:eastAsia="Times New Roman" w:hAnsi="Times New Roman" w:cs="Times New Roman"/>
                <w:sz w:val="24"/>
                <w:szCs w:val="24"/>
                <w:lang w:eastAsia="ru-RU"/>
              </w:rPr>
            </w:pPr>
          </w:p>
        </w:tc>
        <w:tc>
          <w:tcPr>
            <w:tcW w:w="4212" w:type="dxa"/>
          </w:tcPr>
          <w:p w14:paraId="25150F57" w14:textId="77777777" w:rsidR="00F02101" w:rsidRPr="00F02101" w:rsidRDefault="00F02101" w:rsidP="00F02101">
            <w:pPr>
              <w:spacing w:after="0" w:line="240" w:lineRule="auto"/>
              <w:rPr>
                <w:rFonts w:ascii="Times New Roman" w:eastAsia="Times New Roman" w:hAnsi="Times New Roman" w:cs="Times New Roman"/>
                <w:iCs/>
                <w:sz w:val="24"/>
                <w:szCs w:val="24"/>
                <w:lang w:eastAsia="ru-RU"/>
              </w:rPr>
            </w:pPr>
            <w:r w:rsidRPr="00F02101">
              <w:rPr>
                <w:rFonts w:ascii="Times New Roman" w:eastAsia="Times New Roman" w:hAnsi="Times New Roman" w:cs="Times New Roman"/>
                <w:iCs/>
                <w:sz w:val="24"/>
                <w:szCs w:val="24"/>
                <w:lang w:eastAsia="ru-RU"/>
              </w:rPr>
              <w:t>Практическая работа</w:t>
            </w:r>
          </w:p>
        </w:tc>
        <w:tc>
          <w:tcPr>
            <w:tcW w:w="1554" w:type="dxa"/>
          </w:tcPr>
          <w:p w14:paraId="25150F58" w14:textId="77777777" w:rsidR="00F02101" w:rsidRPr="00F02101" w:rsidRDefault="00F02101" w:rsidP="00F02101">
            <w:pPr>
              <w:tabs>
                <w:tab w:val="left" w:pos="708"/>
              </w:tabs>
              <w:spacing w:after="0" w:line="240" w:lineRule="auto"/>
              <w:jc w:val="center"/>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4</w:t>
            </w:r>
          </w:p>
        </w:tc>
      </w:tr>
      <w:tr w:rsidR="00F02101" w:rsidRPr="00F02101" w14:paraId="25150F61" w14:textId="77777777" w:rsidTr="00F7417F">
        <w:tc>
          <w:tcPr>
            <w:tcW w:w="634" w:type="dxa"/>
          </w:tcPr>
          <w:p w14:paraId="25150F5A" w14:textId="77777777" w:rsidR="00F02101" w:rsidRPr="00F02101" w:rsidRDefault="00F02101" w:rsidP="00F02101">
            <w:pPr>
              <w:spacing w:after="0" w:line="240" w:lineRule="auto"/>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5.</w:t>
            </w:r>
          </w:p>
        </w:tc>
        <w:tc>
          <w:tcPr>
            <w:tcW w:w="3087" w:type="dxa"/>
          </w:tcPr>
          <w:p w14:paraId="25150F5B"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Проектирование</w:t>
            </w:r>
          </w:p>
          <w:p w14:paraId="25150F5C"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экскурсионной</w:t>
            </w:r>
          </w:p>
          <w:p w14:paraId="25150F5D"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программы</w:t>
            </w:r>
          </w:p>
          <w:p w14:paraId="25150F5E" w14:textId="77777777" w:rsidR="00F02101" w:rsidRPr="00F02101" w:rsidRDefault="00F02101" w:rsidP="00F02101">
            <w:pPr>
              <w:spacing w:after="0" w:line="240" w:lineRule="auto"/>
              <w:rPr>
                <w:rFonts w:ascii="Times New Roman" w:eastAsia="Times New Roman" w:hAnsi="Times New Roman" w:cs="Times New Roman"/>
                <w:sz w:val="24"/>
                <w:szCs w:val="24"/>
                <w:lang w:eastAsia="ru-RU"/>
              </w:rPr>
            </w:pPr>
          </w:p>
        </w:tc>
        <w:tc>
          <w:tcPr>
            <w:tcW w:w="4212" w:type="dxa"/>
          </w:tcPr>
          <w:p w14:paraId="25150F5F" w14:textId="77777777" w:rsidR="00F02101" w:rsidRPr="00F02101" w:rsidRDefault="00F02101" w:rsidP="00F02101">
            <w:pPr>
              <w:spacing w:after="0" w:line="240" w:lineRule="auto"/>
              <w:rPr>
                <w:rFonts w:ascii="Times New Roman" w:eastAsia="Times New Roman" w:hAnsi="Times New Roman" w:cs="Times New Roman"/>
                <w:iCs/>
                <w:sz w:val="24"/>
                <w:szCs w:val="24"/>
                <w:lang w:eastAsia="ru-RU"/>
              </w:rPr>
            </w:pPr>
            <w:r w:rsidRPr="00F02101">
              <w:rPr>
                <w:rFonts w:ascii="Times New Roman" w:eastAsia="Times New Roman" w:hAnsi="Times New Roman" w:cs="Times New Roman"/>
                <w:iCs/>
                <w:sz w:val="24"/>
                <w:szCs w:val="24"/>
                <w:lang w:eastAsia="ru-RU"/>
              </w:rPr>
              <w:t>Практическая работа по подготовке документации</w:t>
            </w:r>
          </w:p>
        </w:tc>
        <w:tc>
          <w:tcPr>
            <w:tcW w:w="1554" w:type="dxa"/>
          </w:tcPr>
          <w:p w14:paraId="25150F60" w14:textId="77777777" w:rsidR="00F02101" w:rsidRPr="00F02101" w:rsidRDefault="00F02101" w:rsidP="00F02101">
            <w:pPr>
              <w:tabs>
                <w:tab w:val="left" w:pos="708"/>
              </w:tabs>
              <w:spacing w:after="0" w:line="240" w:lineRule="auto"/>
              <w:jc w:val="center"/>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6</w:t>
            </w:r>
          </w:p>
        </w:tc>
      </w:tr>
      <w:tr w:rsidR="00F02101" w:rsidRPr="00F02101" w14:paraId="25150F6B" w14:textId="77777777" w:rsidTr="00F7417F">
        <w:trPr>
          <w:trHeight w:val="232"/>
        </w:trPr>
        <w:tc>
          <w:tcPr>
            <w:tcW w:w="634" w:type="dxa"/>
          </w:tcPr>
          <w:p w14:paraId="25150F62" w14:textId="77777777" w:rsidR="00F02101" w:rsidRPr="00F02101" w:rsidRDefault="00F02101" w:rsidP="00F02101">
            <w:pPr>
              <w:spacing w:after="0" w:line="240" w:lineRule="auto"/>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6.</w:t>
            </w:r>
          </w:p>
        </w:tc>
        <w:tc>
          <w:tcPr>
            <w:tcW w:w="3087" w:type="dxa"/>
          </w:tcPr>
          <w:p w14:paraId="25150F63"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Дифференцированный</w:t>
            </w:r>
          </w:p>
          <w:p w14:paraId="25150F64"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подход к</w:t>
            </w:r>
          </w:p>
          <w:p w14:paraId="25150F65"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экскурсионному</w:t>
            </w:r>
          </w:p>
          <w:p w14:paraId="25150F66"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обслуживанию</w:t>
            </w:r>
          </w:p>
          <w:p w14:paraId="25150F67" w14:textId="77777777" w:rsidR="00F02101" w:rsidRPr="00F02101" w:rsidRDefault="00F02101" w:rsidP="00F02101">
            <w:pPr>
              <w:spacing w:after="0" w:line="240" w:lineRule="auto"/>
              <w:rPr>
                <w:rFonts w:ascii="Times New Roman" w:eastAsia="Times New Roman" w:hAnsi="Times New Roman" w:cs="Times New Roman"/>
                <w:sz w:val="24"/>
                <w:szCs w:val="24"/>
                <w:lang w:eastAsia="ru-RU"/>
              </w:rPr>
            </w:pPr>
          </w:p>
        </w:tc>
        <w:tc>
          <w:tcPr>
            <w:tcW w:w="4212" w:type="dxa"/>
          </w:tcPr>
          <w:p w14:paraId="25150F68" w14:textId="77777777" w:rsidR="00F02101" w:rsidRPr="00F02101" w:rsidRDefault="00F02101" w:rsidP="00F02101">
            <w:pPr>
              <w:spacing w:after="0" w:line="240" w:lineRule="auto"/>
              <w:rPr>
                <w:rFonts w:ascii="Times New Roman" w:eastAsia="Times New Roman" w:hAnsi="Times New Roman" w:cs="Times New Roman"/>
                <w:iCs/>
                <w:sz w:val="24"/>
                <w:szCs w:val="24"/>
                <w:lang w:eastAsia="ru-RU"/>
              </w:rPr>
            </w:pPr>
            <w:r w:rsidRPr="00F02101">
              <w:rPr>
                <w:rFonts w:ascii="Times New Roman" w:eastAsia="Times New Roman" w:hAnsi="Times New Roman" w:cs="Times New Roman"/>
                <w:iCs/>
                <w:sz w:val="24"/>
                <w:szCs w:val="24"/>
                <w:lang w:eastAsia="ru-RU"/>
              </w:rPr>
              <w:t>Тест 1</w:t>
            </w:r>
          </w:p>
          <w:p w14:paraId="25150F69" w14:textId="77777777" w:rsidR="00F02101" w:rsidRPr="00F02101" w:rsidRDefault="00F02101" w:rsidP="00F02101">
            <w:pPr>
              <w:spacing w:after="0" w:line="240" w:lineRule="auto"/>
              <w:rPr>
                <w:rFonts w:ascii="Times New Roman" w:eastAsia="Times New Roman" w:hAnsi="Times New Roman" w:cs="Times New Roman"/>
                <w:iCs/>
                <w:sz w:val="24"/>
                <w:szCs w:val="24"/>
                <w:lang w:eastAsia="ru-RU"/>
              </w:rPr>
            </w:pPr>
            <w:r w:rsidRPr="00F02101">
              <w:rPr>
                <w:rFonts w:ascii="Times New Roman" w:eastAsia="Times New Roman" w:hAnsi="Times New Roman" w:cs="Times New Roman"/>
                <w:iCs/>
                <w:sz w:val="24"/>
                <w:szCs w:val="24"/>
                <w:lang w:eastAsia="ru-RU"/>
              </w:rPr>
              <w:t>Экскурсия</w:t>
            </w:r>
          </w:p>
        </w:tc>
        <w:tc>
          <w:tcPr>
            <w:tcW w:w="1554" w:type="dxa"/>
          </w:tcPr>
          <w:p w14:paraId="25150F6A" w14:textId="77777777" w:rsidR="00F02101" w:rsidRPr="00F02101" w:rsidRDefault="00F02101" w:rsidP="00F02101">
            <w:pPr>
              <w:tabs>
                <w:tab w:val="left" w:pos="708"/>
              </w:tabs>
              <w:spacing w:after="0" w:line="240" w:lineRule="auto"/>
              <w:jc w:val="center"/>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6</w:t>
            </w:r>
          </w:p>
        </w:tc>
      </w:tr>
      <w:tr w:rsidR="00F02101" w:rsidRPr="00F02101" w14:paraId="25150F76" w14:textId="77777777" w:rsidTr="00F7417F">
        <w:trPr>
          <w:trHeight w:val="232"/>
        </w:trPr>
        <w:tc>
          <w:tcPr>
            <w:tcW w:w="634" w:type="dxa"/>
          </w:tcPr>
          <w:p w14:paraId="25150F6C" w14:textId="77777777" w:rsidR="00F02101" w:rsidRPr="00F02101" w:rsidRDefault="00F02101" w:rsidP="00F02101">
            <w:pPr>
              <w:spacing w:after="0" w:line="240" w:lineRule="auto"/>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7.</w:t>
            </w:r>
          </w:p>
        </w:tc>
        <w:tc>
          <w:tcPr>
            <w:tcW w:w="3087" w:type="dxa"/>
          </w:tcPr>
          <w:p w14:paraId="25150F6D"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Основы</w:t>
            </w:r>
          </w:p>
          <w:p w14:paraId="25150F6E"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профессионального</w:t>
            </w:r>
          </w:p>
          <w:p w14:paraId="25150F6F"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мастерства</w:t>
            </w:r>
          </w:p>
          <w:p w14:paraId="25150F70"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экскурсовода</w:t>
            </w:r>
          </w:p>
          <w:p w14:paraId="25150F71" w14:textId="77777777" w:rsidR="00F02101" w:rsidRPr="00F02101" w:rsidRDefault="00F02101" w:rsidP="00F02101">
            <w:pPr>
              <w:spacing w:after="0" w:line="240" w:lineRule="auto"/>
              <w:rPr>
                <w:rFonts w:ascii="Times New Roman" w:eastAsia="Times New Roman" w:hAnsi="Times New Roman" w:cs="Times New Roman"/>
                <w:sz w:val="24"/>
                <w:szCs w:val="24"/>
                <w:lang w:eastAsia="ru-RU"/>
              </w:rPr>
            </w:pPr>
          </w:p>
        </w:tc>
        <w:tc>
          <w:tcPr>
            <w:tcW w:w="4212" w:type="dxa"/>
          </w:tcPr>
          <w:p w14:paraId="25150F72" w14:textId="77777777" w:rsidR="00F02101" w:rsidRPr="00F02101" w:rsidRDefault="00F02101" w:rsidP="00F02101">
            <w:pPr>
              <w:spacing w:after="0" w:line="240" w:lineRule="auto"/>
              <w:rPr>
                <w:rFonts w:ascii="Times New Roman" w:eastAsia="Times New Roman" w:hAnsi="Times New Roman" w:cs="Times New Roman"/>
                <w:iCs/>
                <w:sz w:val="24"/>
                <w:szCs w:val="24"/>
                <w:lang w:eastAsia="ru-RU"/>
              </w:rPr>
            </w:pPr>
            <w:r w:rsidRPr="00F02101">
              <w:rPr>
                <w:rFonts w:ascii="Times New Roman" w:eastAsia="Times New Roman" w:hAnsi="Times New Roman" w:cs="Times New Roman"/>
                <w:iCs/>
                <w:sz w:val="24"/>
                <w:szCs w:val="24"/>
                <w:lang w:eastAsia="ru-RU"/>
              </w:rPr>
              <w:t>Реферат</w:t>
            </w:r>
          </w:p>
          <w:p w14:paraId="25150F73" w14:textId="77777777" w:rsidR="00F02101" w:rsidRPr="00F02101" w:rsidRDefault="00F02101" w:rsidP="00F02101">
            <w:pPr>
              <w:spacing w:after="0" w:line="240" w:lineRule="auto"/>
              <w:rPr>
                <w:rFonts w:ascii="Times New Roman" w:eastAsia="Times New Roman" w:hAnsi="Times New Roman" w:cs="Times New Roman"/>
                <w:iCs/>
                <w:sz w:val="24"/>
                <w:szCs w:val="24"/>
                <w:lang w:eastAsia="ru-RU"/>
              </w:rPr>
            </w:pPr>
            <w:r w:rsidRPr="00F02101">
              <w:rPr>
                <w:rFonts w:ascii="Times New Roman" w:eastAsia="Times New Roman" w:hAnsi="Times New Roman" w:cs="Times New Roman"/>
                <w:iCs/>
                <w:sz w:val="24"/>
                <w:szCs w:val="24"/>
                <w:lang w:eastAsia="ru-RU"/>
              </w:rPr>
              <w:t>Тест 2</w:t>
            </w:r>
          </w:p>
          <w:p w14:paraId="25150F74" w14:textId="77777777" w:rsidR="00F02101" w:rsidRPr="00F02101" w:rsidRDefault="00F02101" w:rsidP="00F02101">
            <w:pPr>
              <w:spacing w:after="0" w:line="240" w:lineRule="auto"/>
              <w:rPr>
                <w:rFonts w:ascii="Times New Roman" w:eastAsia="Times New Roman" w:hAnsi="Times New Roman" w:cs="Times New Roman"/>
                <w:iCs/>
                <w:sz w:val="24"/>
                <w:szCs w:val="24"/>
                <w:lang w:eastAsia="ru-RU"/>
              </w:rPr>
            </w:pPr>
            <w:r w:rsidRPr="00F02101">
              <w:rPr>
                <w:rFonts w:ascii="Times New Roman" w:eastAsia="Times New Roman" w:hAnsi="Times New Roman" w:cs="Times New Roman"/>
                <w:iCs/>
                <w:sz w:val="24"/>
                <w:szCs w:val="24"/>
                <w:lang w:eastAsia="ru-RU"/>
              </w:rPr>
              <w:t>Экскурсия</w:t>
            </w:r>
          </w:p>
        </w:tc>
        <w:tc>
          <w:tcPr>
            <w:tcW w:w="1554" w:type="dxa"/>
            <w:vAlign w:val="center"/>
          </w:tcPr>
          <w:p w14:paraId="25150F75" w14:textId="77777777" w:rsidR="00F02101" w:rsidRPr="00F02101" w:rsidRDefault="00F02101" w:rsidP="00F02101">
            <w:pPr>
              <w:tabs>
                <w:tab w:val="left" w:pos="708"/>
              </w:tabs>
              <w:spacing w:after="0" w:line="240" w:lineRule="auto"/>
              <w:jc w:val="center"/>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4</w:t>
            </w:r>
          </w:p>
        </w:tc>
      </w:tr>
      <w:tr w:rsidR="00F02101" w:rsidRPr="00F02101" w14:paraId="25150F7D" w14:textId="77777777" w:rsidTr="00F7417F">
        <w:trPr>
          <w:trHeight w:val="232"/>
        </w:trPr>
        <w:tc>
          <w:tcPr>
            <w:tcW w:w="634" w:type="dxa"/>
          </w:tcPr>
          <w:p w14:paraId="25150F77" w14:textId="77777777" w:rsidR="00F02101" w:rsidRPr="00F02101" w:rsidRDefault="00F02101" w:rsidP="00F02101">
            <w:pPr>
              <w:spacing w:after="0" w:line="240" w:lineRule="auto"/>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8.</w:t>
            </w:r>
          </w:p>
        </w:tc>
        <w:tc>
          <w:tcPr>
            <w:tcW w:w="3087" w:type="dxa"/>
          </w:tcPr>
          <w:p w14:paraId="25150F78"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 xml:space="preserve">Конфликтные ситуации </w:t>
            </w:r>
            <w:r w:rsidRPr="00F02101">
              <w:rPr>
                <w:rFonts w:ascii="Times New Roman" w:eastAsia="Times New Roman" w:hAnsi="Times New Roman" w:cs="Times New Roman"/>
                <w:color w:val="000000"/>
                <w:sz w:val="24"/>
                <w:szCs w:val="24"/>
                <w:shd w:val="clear" w:color="auto" w:fill="FFFFFF"/>
                <w:lang w:eastAsia="ru-RU"/>
              </w:rPr>
              <w:t>маршрутах</w:t>
            </w:r>
          </w:p>
          <w:p w14:paraId="25150F79" w14:textId="77777777" w:rsidR="00F02101" w:rsidRPr="00F02101" w:rsidRDefault="00F02101" w:rsidP="00F02101">
            <w:pPr>
              <w:shd w:val="clear" w:color="auto" w:fill="FFFFFF"/>
              <w:spacing w:after="0" w:line="240" w:lineRule="auto"/>
              <w:rPr>
                <w:rFonts w:ascii="Times New Roman" w:eastAsia="Times New Roman" w:hAnsi="Times New Roman" w:cs="Times New Roman"/>
                <w:color w:val="000000"/>
                <w:sz w:val="24"/>
                <w:szCs w:val="24"/>
                <w:lang w:eastAsia="ru-RU"/>
              </w:rPr>
            </w:pPr>
            <w:r w:rsidRPr="00F02101">
              <w:rPr>
                <w:rFonts w:ascii="Times New Roman" w:eastAsia="Times New Roman" w:hAnsi="Times New Roman" w:cs="Times New Roman"/>
                <w:color w:val="000000"/>
                <w:sz w:val="24"/>
                <w:szCs w:val="24"/>
                <w:lang w:eastAsia="ru-RU"/>
              </w:rPr>
              <w:t>на экскурсионных</w:t>
            </w:r>
          </w:p>
          <w:p w14:paraId="25150F7A" w14:textId="77777777" w:rsidR="00F02101" w:rsidRPr="00F02101" w:rsidRDefault="00F02101" w:rsidP="00F02101">
            <w:pPr>
              <w:spacing w:after="0" w:line="240" w:lineRule="auto"/>
              <w:rPr>
                <w:rFonts w:ascii="Times New Roman" w:eastAsia="Times New Roman" w:hAnsi="Times New Roman" w:cs="Times New Roman"/>
                <w:sz w:val="24"/>
                <w:szCs w:val="24"/>
                <w:lang w:eastAsia="ru-RU"/>
              </w:rPr>
            </w:pPr>
          </w:p>
        </w:tc>
        <w:tc>
          <w:tcPr>
            <w:tcW w:w="4212" w:type="dxa"/>
          </w:tcPr>
          <w:p w14:paraId="25150F7B" w14:textId="77777777" w:rsidR="00F02101" w:rsidRPr="00F02101" w:rsidRDefault="00F02101" w:rsidP="00F02101">
            <w:pPr>
              <w:spacing w:after="0" w:line="240" w:lineRule="auto"/>
              <w:rPr>
                <w:rFonts w:ascii="Times New Roman" w:eastAsia="Times New Roman" w:hAnsi="Times New Roman" w:cs="Times New Roman"/>
                <w:iCs/>
                <w:sz w:val="24"/>
                <w:szCs w:val="24"/>
                <w:lang w:eastAsia="ru-RU"/>
              </w:rPr>
            </w:pPr>
            <w:r w:rsidRPr="00F02101">
              <w:rPr>
                <w:rFonts w:ascii="Times New Roman" w:eastAsia="Times New Roman" w:hAnsi="Times New Roman" w:cs="Times New Roman"/>
                <w:iCs/>
                <w:sz w:val="24"/>
                <w:szCs w:val="24"/>
                <w:lang w:eastAsia="ru-RU"/>
              </w:rPr>
              <w:t>Разборка конкретных ситуаций</w:t>
            </w:r>
          </w:p>
        </w:tc>
        <w:tc>
          <w:tcPr>
            <w:tcW w:w="1554" w:type="dxa"/>
            <w:vAlign w:val="center"/>
          </w:tcPr>
          <w:p w14:paraId="25150F7C" w14:textId="77777777" w:rsidR="00F02101" w:rsidRPr="00F02101" w:rsidRDefault="00F02101" w:rsidP="00F02101">
            <w:pPr>
              <w:tabs>
                <w:tab w:val="left" w:pos="708"/>
              </w:tabs>
              <w:spacing w:after="0" w:line="240" w:lineRule="auto"/>
              <w:jc w:val="center"/>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4</w:t>
            </w:r>
          </w:p>
        </w:tc>
      </w:tr>
      <w:tr w:rsidR="00F02101" w:rsidRPr="00F02101" w14:paraId="25150F82" w14:textId="77777777" w:rsidTr="00F7417F">
        <w:trPr>
          <w:trHeight w:val="232"/>
        </w:trPr>
        <w:tc>
          <w:tcPr>
            <w:tcW w:w="634" w:type="dxa"/>
          </w:tcPr>
          <w:p w14:paraId="25150F7E" w14:textId="77777777" w:rsidR="00F02101" w:rsidRPr="00F02101" w:rsidRDefault="00F02101" w:rsidP="00F02101">
            <w:pPr>
              <w:spacing w:after="0" w:line="240" w:lineRule="auto"/>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9.</w:t>
            </w:r>
          </w:p>
        </w:tc>
        <w:tc>
          <w:tcPr>
            <w:tcW w:w="3087" w:type="dxa"/>
          </w:tcPr>
          <w:p w14:paraId="25150F7F" w14:textId="77777777" w:rsidR="00F02101" w:rsidRPr="00F02101" w:rsidRDefault="00F02101" w:rsidP="00F02101">
            <w:pPr>
              <w:spacing w:after="0" w:line="240" w:lineRule="auto"/>
              <w:rPr>
                <w:rFonts w:ascii="Times New Roman" w:eastAsia="Times New Roman" w:hAnsi="Times New Roman" w:cs="Times New Roman"/>
                <w:sz w:val="24"/>
                <w:szCs w:val="24"/>
                <w:lang w:eastAsia="ru-RU"/>
              </w:rPr>
            </w:pPr>
            <w:r w:rsidRPr="00F02101">
              <w:rPr>
                <w:rFonts w:ascii="Times New Roman" w:eastAsia="Times New Roman" w:hAnsi="Times New Roman" w:cs="Times New Roman"/>
                <w:color w:val="000000"/>
                <w:sz w:val="24"/>
                <w:szCs w:val="24"/>
                <w:shd w:val="clear" w:color="auto" w:fill="FFFFFF"/>
                <w:lang w:eastAsia="ru-RU"/>
              </w:rPr>
              <w:t>Реферат по теме</w:t>
            </w:r>
          </w:p>
        </w:tc>
        <w:tc>
          <w:tcPr>
            <w:tcW w:w="4212" w:type="dxa"/>
          </w:tcPr>
          <w:p w14:paraId="25150F80" w14:textId="77777777" w:rsidR="00F02101" w:rsidRPr="00F02101" w:rsidRDefault="00F02101" w:rsidP="00F02101">
            <w:pPr>
              <w:spacing w:after="0" w:line="240" w:lineRule="auto"/>
              <w:rPr>
                <w:rFonts w:ascii="Times New Roman" w:eastAsia="Times New Roman" w:hAnsi="Times New Roman" w:cs="Times New Roman"/>
                <w:iCs/>
                <w:sz w:val="24"/>
                <w:szCs w:val="24"/>
                <w:lang w:eastAsia="ru-RU"/>
              </w:rPr>
            </w:pPr>
            <w:r w:rsidRPr="00F02101">
              <w:rPr>
                <w:rFonts w:ascii="Times New Roman" w:eastAsia="Times New Roman" w:hAnsi="Times New Roman" w:cs="Times New Roman"/>
                <w:iCs/>
                <w:sz w:val="24"/>
                <w:szCs w:val="24"/>
                <w:lang w:eastAsia="ru-RU"/>
              </w:rPr>
              <w:t>Защита презентаций</w:t>
            </w:r>
          </w:p>
        </w:tc>
        <w:tc>
          <w:tcPr>
            <w:tcW w:w="1554" w:type="dxa"/>
            <w:vAlign w:val="center"/>
          </w:tcPr>
          <w:p w14:paraId="25150F81" w14:textId="77777777" w:rsidR="00F02101" w:rsidRPr="00F02101" w:rsidRDefault="00F02101" w:rsidP="00F02101">
            <w:pPr>
              <w:tabs>
                <w:tab w:val="left" w:pos="708"/>
              </w:tabs>
              <w:spacing w:after="0" w:line="240" w:lineRule="auto"/>
              <w:jc w:val="center"/>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4</w:t>
            </w:r>
          </w:p>
        </w:tc>
      </w:tr>
      <w:tr w:rsidR="00F02101" w:rsidRPr="00F02101" w14:paraId="25150F85" w14:textId="77777777" w:rsidTr="00F7417F">
        <w:trPr>
          <w:trHeight w:val="232"/>
        </w:trPr>
        <w:tc>
          <w:tcPr>
            <w:tcW w:w="7933" w:type="dxa"/>
            <w:gridSpan w:val="3"/>
          </w:tcPr>
          <w:p w14:paraId="25150F83" w14:textId="77777777" w:rsidR="00F02101" w:rsidRPr="00F02101" w:rsidRDefault="00F02101" w:rsidP="00F02101">
            <w:pPr>
              <w:spacing w:after="0" w:line="240" w:lineRule="auto"/>
              <w:rPr>
                <w:rFonts w:ascii="Times New Roman" w:eastAsia="Times New Roman" w:hAnsi="Times New Roman" w:cs="Times New Roman"/>
                <w:iCs/>
                <w:sz w:val="24"/>
                <w:szCs w:val="24"/>
                <w:lang w:eastAsia="ru-RU"/>
              </w:rPr>
            </w:pPr>
            <w:r w:rsidRPr="00F02101">
              <w:rPr>
                <w:rFonts w:ascii="Times New Roman" w:eastAsia="Times New Roman" w:hAnsi="Times New Roman" w:cs="Times New Roman"/>
                <w:iCs/>
                <w:sz w:val="24"/>
                <w:szCs w:val="24"/>
                <w:lang w:eastAsia="ru-RU"/>
              </w:rPr>
              <w:t>Итого СРО, ч</w:t>
            </w:r>
          </w:p>
        </w:tc>
        <w:tc>
          <w:tcPr>
            <w:tcW w:w="1554" w:type="dxa"/>
            <w:vAlign w:val="center"/>
          </w:tcPr>
          <w:p w14:paraId="25150F84" w14:textId="77777777" w:rsidR="00F02101" w:rsidRPr="00F02101" w:rsidRDefault="00F02101" w:rsidP="00F02101">
            <w:pPr>
              <w:tabs>
                <w:tab w:val="left" w:pos="708"/>
              </w:tabs>
              <w:spacing w:after="0" w:line="240" w:lineRule="auto"/>
              <w:jc w:val="center"/>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40</w:t>
            </w:r>
          </w:p>
        </w:tc>
      </w:tr>
    </w:tbl>
    <w:p w14:paraId="25150F86" w14:textId="77777777" w:rsidR="00F02101" w:rsidRPr="00F02101" w:rsidRDefault="00F02101" w:rsidP="00F02101">
      <w:pPr>
        <w:keepNext/>
        <w:keepLines/>
        <w:numPr>
          <w:ilvl w:val="0"/>
          <w:numId w:val="2"/>
        </w:numPr>
        <w:spacing w:before="40" w:after="0" w:line="240" w:lineRule="auto"/>
        <w:outlineLvl w:val="1"/>
        <w:rPr>
          <w:rFonts w:ascii="Times New Roman" w:eastAsia="Times New Roman" w:hAnsi="Times New Roman" w:cs="Times New Roman"/>
          <w:b/>
          <w:sz w:val="26"/>
          <w:szCs w:val="26"/>
          <w:lang w:eastAsia="ru-RU"/>
        </w:rPr>
      </w:pPr>
      <w:bookmarkStart w:id="2" w:name="_Toc1572537"/>
      <w:r w:rsidRPr="00F02101">
        <w:rPr>
          <w:rFonts w:ascii="Times New Roman" w:eastAsia="Times New Roman" w:hAnsi="Times New Roman" w:cs="Times New Roman"/>
          <w:b/>
          <w:sz w:val="26"/>
          <w:szCs w:val="26"/>
          <w:lang w:eastAsia="ru-RU"/>
        </w:rPr>
        <w:t>Рекомендации по организации самостоятельной работы обучающихся</w:t>
      </w:r>
      <w:bookmarkEnd w:id="2"/>
    </w:p>
    <w:p w14:paraId="25150F87" w14:textId="77777777" w:rsidR="00F02101" w:rsidRPr="00F02101" w:rsidRDefault="00F02101" w:rsidP="00F02101">
      <w:pPr>
        <w:spacing w:after="0" w:line="240" w:lineRule="auto"/>
        <w:rPr>
          <w:rFonts w:ascii="Times New Roman" w:eastAsia="Times New Roman" w:hAnsi="Times New Roman" w:cs="Times New Roman"/>
          <w:b/>
          <w:sz w:val="24"/>
          <w:szCs w:val="24"/>
          <w:lang w:eastAsia="ru-RU"/>
        </w:rPr>
      </w:pPr>
    </w:p>
    <w:p w14:paraId="25150F88" w14:textId="77777777" w:rsidR="00F02101" w:rsidRPr="00F02101" w:rsidRDefault="00F02101" w:rsidP="00F02101">
      <w:pPr>
        <w:keepNext/>
        <w:keepLines/>
        <w:numPr>
          <w:ilvl w:val="1"/>
          <w:numId w:val="2"/>
        </w:numPr>
        <w:spacing w:before="40" w:after="0" w:line="240" w:lineRule="auto"/>
        <w:outlineLvl w:val="1"/>
        <w:rPr>
          <w:rFonts w:ascii="Times New Roman" w:eastAsia="Times New Roman" w:hAnsi="Times New Roman" w:cs="Times New Roman"/>
          <w:b/>
          <w:sz w:val="26"/>
          <w:szCs w:val="26"/>
          <w:lang w:eastAsia="ru-RU"/>
        </w:rPr>
      </w:pPr>
      <w:bookmarkStart w:id="3" w:name="_Toc1572538"/>
      <w:r w:rsidRPr="00F02101">
        <w:rPr>
          <w:rFonts w:ascii="Times New Roman" w:eastAsia="Times New Roman" w:hAnsi="Times New Roman" w:cs="Times New Roman"/>
          <w:b/>
          <w:sz w:val="26"/>
          <w:szCs w:val="26"/>
          <w:lang w:eastAsia="ru-RU"/>
        </w:rPr>
        <w:t>Общие рекомендации по организации самостоятельной работы обучающихся</w:t>
      </w:r>
      <w:bookmarkEnd w:id="3"/>
    </w:p>
    <w:p w14:paraId="25150F89" w14:textId="77777777" w:rsidR="00F02101" w:rsidRPr="00F02101" w:rsidRDefault="00F02101" w:rsidP="00F02101">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F02101">
        <w:rPr>
          <w:rFonts w:ascii="Times New Roman" w:eastAsia="Times New Roman" w:hAnsi="Times New Roman" w:cs="Times New Roman"/>
          <w:bCs/>
          <w:iCs/>
          <w:sz w:val="24"/>
          <w:szCs w:val="24"/>
          <w:lang w:eastAsia="ru-RU"/>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14:paraId="25150F8A" w14:textId="77777777" w:rsidR="00F02101" w:rsidRPr="00F02101" w:rsidRDefault="00F02101" w:rsidP="00F02101">
      <w:pPr>
        <w:spacing w:after="0" w:line="240" w:lineRule="auto"/>
        <w:ind w:firstLine="709"/>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sz w:val="24"/>
          <w:szCs w:val="24"/>
          <w:lang w:eastAsia="ru-RU"/>
        </w:rPr>
        <w:t>Процесс организации самостоятельной работы студентов включает в себя следующие этапы:</w:t>
      </w:r>
    </w:p>
    <w:p w14:paraId="25150F8B" w14:textId="77777777" w:rsidR="00F02101" w:rsidRPr="00F02101" w:rsidRDefault="00F02101" w:rsidP="00F02101">
      <w:pPr>
        <w:numPr>
          <w:ilvl w:val="0"/>
          <w:numId w:val="3"/>
        </w:numPr>
        <w:tabs>
          <w:tab w:val="num" w:pos="0"/>
          <w:tab w:val="num" w:pos="284"/>
        </w:tabs>
        <w:spacing w:after="0" w:line="240" w:lineRule="auto"/>
        <w:ind w:left="0" w:firstLine="567"/>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b/>
          <w:sz w:val="24"/>
          <w:szCs w:val="24"/>
          <w:lang w:eastAsia="ru-RU"/>
        </w:rPr>
        <w:lastRenderedPageBreak/>
        <w:t>подготовительный</w:t>
      </w:r>
      <w:r w:rsidRPr="00F02101">
        <w:rPr>
          <w:rFonts w:ascii="Times New Roman" w:eastAsia="Times New Roman" w:hAnsi="Times New Roman" w:cs="Times New Roman"/>
          <w:sz w:val="24"/>
          <w:szCs w:val="24"/>
          <w:lang w:eastAsia="ru-RU"/>
        </w:rPr>
        <w:t xml:space="preserve"> (определение целей,  составление программы, подготовка методического обеспечения, подготовка оборудования);</w:t>
      </w:r>
    </w:p>
    <w:p w14:paraId="25150F8C" w14:textId="77777777" w:rsidR="00F02101" w:rsidRPr="00F02101" w:rsidRDefault="00F02101" w:rsidP="00F02101">
      <w:pPr>
        <w:numPr>
          <w:ilvl w:val="0"/>
          <w:numId w:val="3"/>
        </w:numPr>
        <w:tabs>
          <w:tab w:val="num" w:pos="0"/>
          <w:tab w:val="num" w:pos="284"/>
        </w:tabs>
        <w:spacing w:after="0" w:line="240" w:lineRule="auto"/>
        <w:ind w:left="0" w:firstLine="567"/>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b/>
          <w:sz w:val="24"/>
          <w:szCs w:val="24"/>
          <w:lang w:eastAsia="ru-RU"/>
        </w:rPr>
        <w:t>основной</w:t>
      </w:r>
      <w:r w:rsidRPr="00F02101">
        <w:rPr>
          <w:rFonts w:ascii="Times New Roman" w:eastAsia="Times New Roman" w:hAnsi="Times New Roman" w:cs="Times New Roman"/>
          <w:sz w:val="24"/>
          <w:szCs w:val="24"/>
          <w:lang w:eastAsia="ru-RU"/>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14:paraId="25150F8D" w14:textId="77777777" w:rsidR="00F02101" w:rsidRPr="00F02101" w:rsidRDefault="00F02101" w:rsidP="00F02101">
      <w:pPr>
        <w:numPr>
          <w:ilvl w:val="0"/>
          <w:numId w:val="3"/>
        </w:numPr>
        <w:tabs>
          <w:tab w:val="num" w:pos="0"/>
          <w:tab w:val="num" w:pos="284"/>
        </w:tabs>
        <w:spacing w:after="0" w:line="240" w:lineRule="auto"/>
        <w:ind w:left="0" w:firstLine="567"/>
        <w:jc w:val="both"/>
        <w:rPr>
          <w:rFonts w:ascii="Times New Roman" w:eastAsia="Times New Roman" w:hAnsi="Times New Roman" w:cs="Times New Roman"/>
          <w:sz w:val="24"/>
          <w:szCs w:val="24"/>
          <w:lang w:eastAsia="ru-RU"/>
        </w:rPr>
      </w:pPr>
      <w:r w:rsidRPr="00F02101">
        <w:rPr>
          <w:rFonts w:ascii="Times New Roman" w:eastAsia="Times New Roman" w:hAnsi="Times New Roman" w:cs="Times New Roman"/>
          <w:b/>
          <w:sz w:val="24"/>
          <w:szCs w:val="24"/>
          <w:lang w:eastAsia="ru-RU"/>
        </w:rPr>
        <w:t xml:space="preserve">заключительный </w:t>
      </w:r>
      <w:r w:rsidRPr="00F02101">
        <w:rPr>
          <w:rFonts w:ascii="Times New Roman" w:eastAsia="Times New Roman" w:hAnsi="Times New Roman" w:cs="Times New Roman"/>
          <w:sz w:val="24"/>
          <w:szCs w:val="24"/>
          <w:lang w:eastAsia="ru-RU"/>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14:paraId="25150F8E" w14:textId="77777777" w:rsidR="00F02101" w:rsidRPr="00F02101" w:rsidRDefault="00F02101" w:rsidP="00F02101">
      <w:pPr>
        <w:tabs>
          <w:tab w:val="num" w:pos="284"/>
        </w:tabs>
        <w:autoSpaceDE w:val="0"/>
        <w:autoSpaceDN w:val="0"/>
        <w:adjustRightInd w:val="0"/>
        <w:spacing w:after="0" w:line="240" w:lineRule="auto"/>
        <w:ind w:firstLine="567"/>
        <w:rPr>
          <w:rFonts w:ascii="Times New Roman" w:eastAsia="Times New Roman" w:hAnsi="Times New Roman" w:cs="Times New Roman"/>
          <w:bCs/>
          <w:iCs/>
          <w:sz w:val="24"/>
          <w:szCs w:val="24"/>
          <w:lang w:eastAsia="ru-RU"/>
        </w:rPr>
      </w:pPr>
      <w:r w:rsidRPr="00F02101">
        <w:rPr>
          <w:rFonts w:ascii="Times New Roman" w:eastAsia="Times New Roman" w:hAnsi="Times New Roman" w:cs="Times New Roman"/>
          <w:bCs/>
          <w:iCs/>
          <w:sz w:val="24"/>
          <w:szCs w:val="24"/>
          <w:lang w:eastAsia="ru-RU"/>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14:paraId="25150F8F" w14:textId="77777777" w:rsidR="00F02101" w:rsidRPr="00F02101" w:rsidRDefault="00F02101" w:rsidP="00F02101">
      <w:pPr>
        <w:numPr>
          <w:ilvl w:val="0"/>
          <w:numId w:val="3"/>
        </w:numPr>
        <w:tabs>
          <w:tab w:val="num" w:pos="284"/>
        </w:tabs>
        <w:autoSpaceDE w:val="0"/>
        <w:autoSpaceDN w:val="0"/>
        <w:adjustRightInd w:val="0"/>
        <w:spacing w:after="0" w:line="240" w:lineRule="auto"/>
        <w:ind w:left="0" w:firstLine="567"/>
        <w:contextualSpacing/>
        <w:rPr>
          <w:rFonts w:ascii="Times New Roman" w:eastAsia="Times New Roman" w:hAnsi="Times New Roman" w:cs="Times New Roman"/>
          <w:bCs/>
          <w:iCs/>
          <w:sz w:val="24"/>
          <w:szCs w:val="24"/>
          <w:lang w:eastAsia="ru-RU"/>
        </w:rPr>
      </w:pPr>
      <w:r w:rsidRPr="00F02101">
        <w:rPr>
          <w:rFonts w:ascii="Times New Roman" w:eastAsia="Times New Roman" w:hAnsi="Times New Roman" w:cs="Times New Roman"/>
          <w:bCs/>
          <w:iCs/>
          <w:sz w:val="24"/>
          <w:szCs w:val="24"/>
          <w:lang w:eastAsia="ru-RU"/>
        </w:rPr>
        <w:t>тестового контроля (преподаватель лишь фиксирует отметку, которую выставляет программа);</w:t>
      </w:r>
    </w:p>
    <w:p w14:paraId="25150F90" w14:textId="77777777" w:rsidR="00F02101" w:rsidRPr="00F02101" w:rsidRDefault="00F02101" w:rsidP="00F02101">
      <w:pPr>
        <w:numPr>
          <w:ilvl w:val="0"/>
          <w:numId w:val="3"/>
        </w:numPr>
        <w:tabs>
          <w:tab w:val="num" w:pos="284"/>
        </w:tabs>
        <w:autoSpaceDE w:val="0"/>
        <w:autoSpaceDN w:val="0"/>
        <w:adjustRightInd w:val="0"/>
        <w:spacing w:after="0" w:line="240" w:lineRule="auto"/>
        <w:ind w:left="0" w:firstLine="567"/>
        <w:contextualSpacing/>
        <w:rPr>
          <w:rFonts w:ascii="Times New Roman" w:eastAsia="Times New Roman" w:hAnsi="Times New Roman" w:cs="Times New Roman"/>
          <w:bCs/>
          <w:iCs/>
          <w:sz w:val="24"/>
          <w:szCs w:val="24"/>
          <w:lang w:eastAsia="ru-RU"/>
        </w:rPr>
      </w:pPr>
      <w:r w:rsidRPr="00F02101">
        <w:rPr>
          <w:rFonts w:ascii="Times New Roman" w:eastAsia="Times New Roman" w:hAnsi="Times New Roman" w:cs="Times New Roman"/>
          <w:bCs/>
          <w:iCs/>
          <w:sz w:val="24"/>
          <w:szCs w:val="24"/>
          <w:lang w:eastAsia="ru-RU"/>
        </w:rPr>
        <w:t>консультация преподавателя, фиксированная в графике по кафедре.</w:t>
      </w:r>
    </w:p>
    <w:p w14:paraId="25150F91" w14:textId="77777777" w:rsidR="00F02101" w:rsidRPr="00F02101" w:rsidRDefault="00F02101" w:rsidP="00F02101">
      <w:pPr>
        <w:tabs>
          <w:tab w:val="num" w:pos="284"/>
        </w:tabs>
        <w:autoSpaceDE w:val="0"/>
        <w:autoSpaceDN w:val="0"/>
        <w:adjustRightInd w:val="0"/>
        <w:spacing w:after="0" w:line="240" w:lineRule="auto"/>
        <w:ind w:firstLine="567"/>
        <w:jc w:val="center"/>
        <w:rPr>
          <w:rFonts w:ascii="Times New Roman" w:eastAsia="Times New Roman" w:hAnsi="Times New Roman" w:cs="Times New Roman"/>
          <w:b/>
          <w:bCs/>
          <w:i/>
          <w:iCs/>
          <w:sz w:val="24"/>
          <w:szCs w:val="24"/>
          <w:lang w:eastAsia="ru-RU"/>
        </w:rPr>
      </w:pPr>
    </w:p>
    <w:p w14:paraId="25150F92" w14:textId="77777777" w:rsidR="00F02101" w:rsidRPr="00F02101" w:rsidRDefault="00F02101" w:rsidP="00F02101">
      <w:pPr>
        <w:keepNext/>
        <w:keepLines/>
        <w:spacing w:before="40" w:after="0" w:line="240" w:lineRule="auto"/>
        <w:outlineLvl w:val="1"/>
        <w:rPr>
          <w:rFonts w:ascii="Times New Roman" w:eastAsia="Times New Roman" w:hAnsi="Times New Roman" w:cs="Times New Roman"/>
          <w:b/>
          <w:sz w:val="26"/>
          <w:szCs w:val="26"/>
          <w:lang w:eastAsia="ru-RU"/>
        </w:rPr>
      </w:pPr>
      <w:bookmarkStart w:id="4" w:name="_Toc1572539"/>
      <w:r w:rsidRPr="00F02101">
        <w:rPr>
          <w:rFonts w:ascii="Times New Roman" w:eastAsia="Times New Roman" w:hAnsi="Times New Roman" w:cs="Times New Roman"/>
          <w:b/>
          <w:sz w:val="26"/>
          <w:szCs w:val="26"/>
          <w:lang w:eastAsia="ru-RU"/>
        </w:rPr>
        <w:t>3.2 Методические рекомендации для студентов</w:t>
      </w:r>
      <w:bookmarkEnd w:id="4"/>
      <w:r>
        <w:rPr>
          <w:rFonts w:ascii="Times New Roman" w:eastAsia="Times New Roman" w:hAnsi="Times New Roman" w:cs="Times New Roman"/>
          <w:b/>
          <w:sz w:val="26"/>
          <w:szCs w:val="26"/>
          <w:lang w:eastAsia="ru-RU"/>
        </w:rPr>
        <w:t xml:space="preserve"> </w:t>
      </w:r>
      <w:r w:rsidRPr="00F02101">
        <w:rPr>
          <w:rFonts w:ascii="Times New Roman" w:eastAsia="Times New Roman" w:hAnsi="Times New Roman" w:cs="Times New Roman"/>
          <w:b/>
          <w:sz w:val="26"/>
          <w:szCs w:val="26"/>
          <w:lang w:eastAsia="ru-RU"/>
        </w:rPr>
        <w:t xml:space="preserve"> </w:t>
      </w:r>
      <w:bookmarkStart w:id="5" w:name="_Toc1572540"/>
      <w:r w:rsidRPr="00F02101">
        <w:rPr>
          <w:rFonts w:ascii="Times New Roman" w:eastAsia="Times New Roman" w:hAnsi="Times New Roman" w:cs="Times New Roman"/>
          <w:b/>
          <w:sz w:val="26"/>
          <w:szCs w:val="26"/>
          <w:lang w:eastAsia="ru-RU"/>
        </w:rPr>
        <w:t>по отдельным формам самостоятельной работы</w:t>
      </w:r>
      <w:bookmarkEnd w:id="5"/>
      <w:r w:rsidRPr="00F02101">
        <w:rPr>
          <w:rFonts w:ascii="Times New Roman" w:eastAsia="Times New Roman" w:hAnsi="Times New Roman" w:cs="Times New Roman"/>
          <w:b/>
          <w:sz w:val="26"/>
          <w:szCs w:val="26"/>
          <w:lang w:eastAsia="ru-RU"/>
        </w:rPr>
        <w:t xml:space="preserve"> </w:t>
      </w:r>
    </w:p>
    <w:p w14:paraId="25150F93" w14:textId="77777777" w:rsidR="00F02101" w:rsidRPr="00F02101" w:rsidRDefault="00F02101" w:rsidP="00F02101">
      <w:pPr>
        <w:tabs>
          <w:tab w:val="num" w:pos="284"/>
        </w:tabs>
        <w:autoSpaceDE w:val="0"/>
        <w:autoSpaceDN w:val="0"/>
        <w:adjustRightInd w:val="0"/>
        <w:spacing w:after="0" w:line="240" w:lineRule="auto"/>
        <w:ind w:firstLine="567"/>
        <w:rPr>
          <w:rFonts w:ascii="Times New Roman" w:eastAsia="Times New Roman" w:hAnsi="Times New Roman" w:cs="Times New Roman"/>
          <w:b/>
          <w:bCs/>
          <w:i/>
          <w:iCs/>
          <w:sz w:val="24"/>
          <w:szCs w:val="24"/>
          <w:lang w:eastAsia="ru-RU"/>
        </w:rPr>
      </w:pPr>
    </w:p>
    <w:tbl>
      <w:tblPr>
        <w:tblStyle w:val="a3"/>
        <w:tblW w:w="0" w:type="auto"/>
        <w:tblInd w:w="-318" w:type="dxa"/>
        <w:tblLook w:val="04A0" w:firstRow="1" w:lastRow="0" w:firstColumn="1" w:lastColumn="0" w:noHBand="0" w:noVBand="1"/>
      </w:tblPr>
      <w:tblGrid>
        <w:gridCol w:w="880"/>
        <w:gridCol w:w="1985"/>
        <w:gridCol w:w="6798"/>
      </w:tblGrid>
      <w:tr w:rsidR="00F02101" w:rsidRPr="00F02101" w14:paraId="25150F98" w14:textId="77777777" w:rsidTr="00F02101">
        <w:trPr>
          <w:trHeight w:val="1322"/>
        </w:trPr>
        <w:tc>
          <w:tcPr>
            <w:tcW w:w="880" w:type="dxa"/>
          </w:tcPr>
          <w:p w14:paraId="25150F94" w14:textId="77777777" w:rsidR="00F02101" w:rsidRPr="00F02101" w:rsidRDefault="00F02101" w:rsidP="00F02101">
            <w:pPr>
              <w:tabs>
                <w:tab w:val="num" w:pos="284"/>
              </w:tabs>
              <w:jc w:val="center"/>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t>№</w:t>
            </w:r>
          </w:p>
          <w:p w14:paraId="25150F95" w14:textId="77777777" w:rsidR="00F02101" w:rsidRPr="00F02101" w:rsidRDefault="00F02101" w:rsidP="00F02101">
            <w:pPr>
              <w:tabs>
                <w:tab w:val="num" w:pos="284"/>
              </w:tabs>
              <w:jc w:val="center"/>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t>п/п</w:t>
            </w:r>
          </w:p>
        </w:tc>
        <w:tc>
          <w:tcPr>
            <w:tcW w:w="1985" w:type="dxa"/>
          </w:tcPr>
          <w:p w14:paraId="25150F96" w14:textId="77777777" w:rsidR="00F02101" w:rsidRPr="00F02101" w:rsidRDefault="00F02101" w:rsidP="00F02101">
            <w:pPr>
              <w:tabs>
                <w:tab w:val="num" w:pos="284"/>
              </w:tabs>
              <w:jc w:val="center"/>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t>Форма самостоятельной работы в соответствии с таблицей 1 рекомендаций</w:t>
            </w:r>
          </w:p>
        </w:tc>
        <w:tc>
          <w:tcPr>
            <w:tcW w:w="6798" w:type="dxa"/>
          </w:tcPr>
          <w:p w14:paraId="25150F97" w14:textId="77777777" w:rsidR="00F02101" w:rsidRPr="00F02101" w:rsidRDefault="00F02101" w:rsidP="00F02101">
            <w:pPr>
              <w:tabs>
                <w:tab w:val="num" w:pos="284"/>
              </w:tabs>
              <w:jc w:val="center"/>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t>Методические рекомендации для студентов</w:t>
            </w:r>
          </w:p>
        </w:tc>
      </w:tr>
      <w:tr w:rsidR="00F02101" w:rsidRPr="00F02101" w14:paraId="25150FAA" w14:textId="77777777" w:rsidTr="00F02101">
        <w:tc>
          <w:tcPr>
            <w:tcW w:w="880" w:type="dxa"/>
          </w:tcPr>
          <w:p w14:paraId="25150F99" w14:textId="77777777" w:rsidR="00F02101" w:rsidRPr="00F02101" w:rsidRDefault="00F02101" w:rsidP="00F02101">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t>1.</w:t>
            </w:r>
          </w:p>
        </w:tc>
        <w:tc>
          <w:tcPr>
            <w:tcW w:w="1985" w:type="dxa"/>
          </w:tcPr>
          <w:p w14:paraId="25150F9A" w14:textId="77777777" w:rsidR="00F02101" w:rsidRPr="00F02101" w:rsidRDefault="00F02101" w:rsidP="00F02101">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Cs w:val="20"/>
                <w:lang w:eastAsia="ru-RU"/>
              </w:rPr>
              <w:t>Контрольная работа</w:t>
            </w:r>
          </w:p>
        </w:tc>
        <w:tc>
          <w:tcPr>
            <w:tcW w:w="6798" w:type="dxa"/>
          </w:tcPr>
          <w:p w14:paraId="25150F9B" w14:textId="77777777" w:rsidR="00F02101" w:rsidRPr="00F02101" w:rsidRDefault="00F02101" w:rsidP="00F02101">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Контрольная работа выполняется студентами в рамках изучения дисциплины «Экскурсоведение» на дневном  отделении. Написание контрольной работы предполагается  в соответствии с нижеизложенным заданием. Контрольная работа выполняется и представляется на рецензию в сроки, указанные учебным планом до зачета. Если работа не зачтена, то студент должен ее доработать и представить на повторную рецензию. Студент допускается к зачету только после сдачи и зачета контрольной работы.</w:t>
            </w:r>
          </w:p>
          <w:p w14:paraId="25150F9C" w14:textId="77777777" w:rsidR="00F02101" w:rsidRPr="00F02101" w:rsidRDefault="00F02101" w:rsidP="00F02101">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xml:space="preserve">Цель: сформировать у студента навыки самостоятельной работы. </w:t>
            </w:r>
          </w:p>
          <w:p w14:paraId="25150F9D" w14:textId="77777777" w:rsidR="00F02101" w:rsidRPr="00F02101" w:rsidRDefault="00F02101" w:rsidP="00F02101">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Требования и рекомендации к выполнению контрольной работы.</w:t>
            </w:r>
          </w:p>
          <w:p w14:paraId="25150F9E" w14:textId="77777777" w:rsidR="00F02101" w:rsidRPr="00F02101" w:rsidRDefault="00F02101" w:rsidP="00F02101">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Контрольная работа должна быть выполнена в машинописном или рукописном варианте на бумаге форматом А4.</w:t>
            </w:r>
          </w:p>
          <w:p w14:paraId="25150F9F" w14:textId="77777777" w:rsidR="00F02101" w:rsidRPr="00F02101" w:rsidRDefault="00F02101" w:rsidP="00F02101">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На титульном листе указывается название университета. В середине листа дается номер контрольной работы, фамилия и инициалы студента, название факультета, кафедры и номер группы.</w:t>
            </w:r>
          </w:p>
          <w:p w14:paraId="25150FA0" w14:textId="77777777" w:rsidR="00F02101" w:rsidRPr="00F02101" w:rsidRDefault="00F02101" w:rsidP="00F02101">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Ниже с правой стороны указывается научное звание, фамилия и инициалы преподавателя – руководителя контрольной работы. В конце листа указывается год.</w:t>
            </w:r>
          </w:p>
          <w:p w14:paraId="25150FA1" w14:textId="77777777" w:rsidR="00F02101" w:rsidRPr="00F02101" w:rsidRDefault="00F02101" w:rsidP="00F02101">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При оформлении контрольной работы необходимо учитывать следующие требования:</w:t>
            </w:r>
          </w:p>
          <w:p w14:paraId="25150FA2" w14:textId="77777777" w:rsidR="00F02101" w:rsidRPr="00F02101" w:rsidRDefault="00F02101" w:rsidP="00F02101">
            <w:pPr>
              <w:tabs>
                <w:tab w:val="num" w:pos="720"/>
              </w:tabs>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формулировку вопроса, предваряет ответ студента на него;</w:t>
            </w:r>
          </w:p>
          <w:p w14:paraId="25150FA3" w14:textId="77777777" w:rsidR="00F02101" w:rsidRPr="00F02101" w:rsidRDefault="00F02101" w:rsidP="00F02101">
            <w:pPr>
              <w:tabs>
                <w:tab w:val="num" w:pos="720"/>
              </w:tabs>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каждый новый вопрос начинается с нового листа;</w:t>
            </w:r>
          </w:p>
          <w:p w14:paraId="25150FA4" w14:textId="77777777" w:rsidR="00F02101" w:rsidRPr="00F02101" w:rsidRDefault="00F02101" w:rsidP="00F02101">
            <w:pPr>
              <w:tabs>
                <w:tab w:val="num" w:pos="720"/>
              </w:tabs>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нумерация страниц начинается с введения;</w:t>
            </w:r>
          </w:p>
          <w:p w14:paraId="25150FA5" w14:textId="77777777" w:rsidR="00F02101" w:rsidRPr="00F02101" w:rsidRDefault="00F02101" w:rsidP="00F02101">
            <w:pPr>
              <w:tabs>
                <w:tab w:val="num" w:pos="720"/>
              </w:tabs>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используемая литература и сайты Интернета указываются в конце работы в отдельном списке;</w:t>
            </w:r>
          </w:p>
          <w:p w14:paraId="25150FA6" w14:textId="77777777" w:rsidR="00F02101" w:rsidRPr="00F02101" w:rsidRDefault="00F02101" w:rsidP="00F02101">
            <w:pPr>
              <w:tabs>
                <w:tab w:val="num" w:pos="720"/>
              </w:tabs>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цитирование источников в тексте оформляется соответствующими сносками внизу листа;</w:t>
            </w:r>
          </w:p>
          <w:p w14:paraId="25150FA7" w14:textId="77777777" w:rsidR="00F02101" w:rsidRPr="00F02101" w:rsidRDefault="00F02101" w:rsidP="00F02101">
            <w:pPr>
              <w:tabs>
                <w:tab w:val="num" w:pos="720"/>
              </w:tabs>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xml:space="preserve">на используемую статистическую информацию обязательно должны делаться ссылки либо внизу листа, либо в тексте в скобках с </w:t>
            </w:r>
            <w:r w:rsidRPr="00F02101">
              <w:rPr>
                <w:rFonts w:ascii="Times New Roman" w:eastAsia="Times New Roman" w:hAnsi="Times New Roman" w:cs="Times New Roman"/>
                <w:lang w:eastAsia="ru-RU"/>
              </w:rPr>
              <w:lastRenderedPageBreak/>
              <w:t>указанием порядкового номера в списке литературы.</w:t>
            </w:r>
          </w:p>
          <w:p w14:paraId="25150FA8" w14:textId="77777777" w:rsidR="00F02101" w:rsidRPr="00F02101" w:rsidRDefault="00F02101" w:rsidP="00F02101">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xml:space="preserve">При оформлении контрольной  работы необходимо учесть, что работа должна быть выполнена с использованием компьютера на одной стороне листа белой бумаги формата А4, через полтора интервала, шрифт «14», «Times New Roman». Текст следует печатать, соблюдая следующие размеры полей: левое - </w:t>
            </w:r>
            <w:smartTag w:uri="urn:schemas-microsoft-com:office:smarttags" w:element="metricconverter">
              <w:smartTagPr>
                <w:attr w:name="ProductID" w:val="30 мм"/>
              </w:smartTagPr>
              <w:r w:rsidRPr="00F02101">
                <w:rPr>
                  <w:rFonts w:ascii="Times New Roman" w:eastAsia="Times New Roman" w:hAnsi="Times New Roman" w:cs="Times New Roman"/>
                  <w:lang w:eastAsia="ru-RU"/>
                </w:rPr>
                <w:t>30 мм</w:t>
              </w:r>
            </w:smartTag>
            <w:r w:rsidRPr="00F02101">
              <w:rPr>
                <w:rFonts w:ascii="Times New Roman" w:eastAsia="Times New Roman" w:hAnsi="Times New Roman" w:cs="Times New Roman"/>
                <w:lang w:eastAsia="ru-RU"/>
              </w:rPr>
              <w:t xml:space="preserve">, правое - </w:t>
            </w:r>
            <w:smartTag w:uri="urn:schemas-microsoft-com:office:smarttags" w:element="metricconverter">
              <w:smartTagPr>
                <w:attr w:name="ProductID" w:val="15 мм"/>
              </w:smartTagPr>
              <w:r w:rsidRPr="00F02101">
                <w:rPr>
                  <w:rFonts w:ascii="Times New Roman" w:eastAsia="Times New Roman" w:hAnsi="Times New Roman" w:cs="Times New Roman"/>
                  <w:lang w:eastAsia="ru-RU"/>
                </w:rPr>
                <w:t>15 мм</w:t>
              </w:r>
            </w:smartTag>
            <w:r w:rsidRPr="00F02101">
              <w:rPr>
                <w:rFonts w:ascii="Times New Roman" w:eastAsia="Times New Roman" w:hAnsi="Times New Roman" w:cs="Times New Roman"/>
                <w:lang w:eastAsia="ru-RU"/>
              </w:rPr>
              <w:t xml:space="preserve">, верхнее - </w:t>
            </w:r>
            <w:smartTag w:uri="urn:schemas-microsoft-com:office:smarttags" w:element="metricconverter">
              <w:smartTagPr>
                <w:attr w:name="ProductID" w:val="20 мм"/>
              </w:smartTagPr>
              <w:r w:rsidRPr="00F02101">
                <w:rPr>
                  <w:rFonts w:ascii="Times New Roman" w:eastAsia="Times New Roman" w:hAnsi="Times New Roman" w:cs="Times New Roman"/>
                  <w:lang w:eastAsia="ru-RU"/>
                </w:rPr>
                <w:t>20 мм</w:t>
              </w:r>
            </w:smartTag>
            <w:r w:rsidRPr="00F02101">
              <w:rPr>
                <w:rFonts w:ascii="Times New Roman" w:eastAsia="Times New Roman" w:hAnsi="Times New Roman" w:cs="Times New Roman"/>
                <w:lang w:eastAsia="ru-RU"/>
              </w:rPr>
              <w:t xml:space="preserve">, и нижнее - </w:t>
            </w:r>
            <w:smartTag w:uri="urn:schemas-microsoft-com:office:smarttags" w:element="metricconverter">
              <w:smartTagPr>
                <w:attr w:name="ProductID" w:val="25 мм"/>
              </w:smartTagPr>
              <w:r w:rsidRPr="00F02101">
                <w:rPr>
                  <w:rFonts w:ascii="Times New Roman" w:eastAsia="Times New Roman" w:hAnsi="Times New Roman" w:cs="Times New Roman"/>
                  <w:lang w:eastAsia="ru-RU"/>
                </w:rPr>
                <w:t>25 мм</w:t>
              </w:r>
            </w:smartTag>
            <w:r w:rsidRPr="00F02101">
              <w:rPr>
                <w:rFonts w:ascii="Times New Roman" w:eastAsia="Times New Roman" w:hAnsi="Times New Roman" w:cs="Times New Roman"/>
                <w:lang w:eastAsia="ru-RU"/>
              </w:rPr>
              <w:t xml:space="preserve">. </w:t>
            </w:r>
          </w:p>
          <w:p w14:paraId="25150FA9" w14:textId="77777777" w:rsidR="00F02101" w:rsidRPr="00F02101" w:rsidRDefault="00F02101" w:rsidP="00F02101">
            <w:pPr>
              <w:ind w:firstLine="709"/>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Ссылки на литературу, которая была использована при написании работы, следует указывать в квадратных скобках. При этом первая цифра обозначает номер источника в списке литературы, а через запятую – номер страницы источника, с которой взята информация.</w:t>
            </w:r>
          </w:p>
        </w:tc>
      </w:tr>
      <w:tr w:rsidR="00F02101" w:rsidRPr="00F02101" w14:paraId="25150FB3" w14:textId="77777777" w:rsidTr="00F02101">
        <w:tc>
          <w:tcPr>
            <w:tcW w:w="880" w:type="dxa"/>
          </w:tcPr>
          <w:p w14:paraId="25150FAB" w14:textId="77777777" w:rsidR="00F02101" w:rsidRPr="00F02101" w:rsidRDefault="00F02101" w:rsidP="00F02101">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lastRenderedPageBreak/>
              <w:t>2.</w:t>
            </w:r>
          </w:p>
        </w:tc>
        <w:tc>
          <w:tcPr>
            <w:tcW w:w="1985" w:type="dxa"/>
          </w:tcPr>
          <w:p w14:paraId="25150FAC" w14:textId="77777777" w:rsidR="00F02101" w:rsidRPr="00F02101" w:rsidRDefault="00F02101" w:rsidP="00F02101">
            <w:pPr>
              <w:tabs>
                <w:tab w:val="num" w:pos="284"/>
              </w:tabs>
              <w:rPr>
                <w:rFonts w:ascii="Times New Roman" w:eastAsia="Times New Roman" w:hAnsi="Times New Roman" w:cs="Times New Roman"/>
                <w:i/>
                <w:color w:val="FF0000"/>
                <w:sz w:val="20"/>
                <w:szCs w:val="20"/>
                <w:lang w:eastAsia="ru-RU"/>
              </w:rPr>
            </w:pPr>
            <w:r w:rsidRPr="00F02101">
              <w:rPr>
                <w:rFonts w:ascii="Times New Roman" w:eastAsia="Times New Roman" w:hAnsi="Times New Roman" w:cs="Times New Roman"/>
                <w:iCs/>
                <w:szCs w:val="20"/>
                <w:lang w:eastAsia="ru-RU"/>
              </w:rPr>
              <w:t>Диспут</w:t>
            </w:r>
          </w:p>
        </w:tc>
        <w:tc>
          <w:tcPr>
            <w:tcW w:w="6798" w:type="dxa"/>
          </w:tcPr>
          <w:p w14:paraId="25150FAD" w14:textId="77777777" w:rsidR="00F02101" w:rsidRPr="00F02101" w:rsidRDefault="00F02101" w:rsidP="00F02101">
            <w:pPr>
              <w:spacing w:before="100" w:beforeAutospacing="1" w:after="100" w:afterAutospacing="1"/>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Форма дискуссии представляет собой обмен мнениями во всех его формах. Соответствующий метод обучения заключается в проведении обсуждений по конкретной проблеме в относительно небольших группах обучающихся (от 6 до 15 чел.). Учебная дискуссия отличается тем, что ее проблематика нова лишь для группы лиц, участвующих в дискуссии; ее ориентировочный результат известен организатору. Цель учебной дискуссии – овладение участниками методами ведения обсуждения, поиска и формулирования аргументов, их анализа. Грамотно организованная учебная дискуссия является фактором развития коммуникативных и аналитических способностей, позволяет выявить уровень представлений по определенной теме, проблеме.</w:t>
            </w:r>
            <w:r w:rsidRPr="00F02101">
              <w:rPr>
                <w:rFonts w:ascii="Times New Roman" w:eastAsia="Times New Roman" w:hAnsi="Times New Roman" w:cs="Times New Roman"/>
                <w:lang w:eastAsia="ru-RU"/>
              </w:rPr>
              <w:br/>
            </w:r>
            <w:r w:rsidRPr="00F02101">
              <w:rPr>
                <w:rFonts w:ascii="Times New Roman" w:eastAsia="Times New Roman" w:hAnsi="Times New Roman" w:cs="Times New Roman"/>
                <w:lang w:eastAsia="ru-RU"/>
              </w:rPr>
              <w:br/>
              <w:t>Среди факторов углубленного усвоения материала в ходе дискуссии выделяются:</w:t>
            </w:r>
            <w:r w:rsidRPr="00F02101">
              <w:rPr>
                <w:rFonts w:ascii="Times New Roman" w:eastAsia="Times New Roman" w:hAnsi="Times New Roman" w:cs="Times New Roman"/>
                <w:lang w:eastAsia="ru-RU"/>
              </w:rPr>
              <w:br/>
              <w:t xml:space="preserve">- обмен информацией; </w:t>
            </w:r>
            <w:r w:rsidRPr="00F02101">
              <w:rPr>
                <w:rFonts w:ascii="Times New Roman" w:eastAsia="Times New Roman" w:hAnsi="Times New Roman" w:cs="Times New Roman"/>
                <w:lang w:eastAsia="ru-RU"/>
              </w:rPr>
              <w:br/>
              <w:t>- стимулирование разных подходов к сути обсуждаемых вопросов;</w:t>
            </w:r>
            <w:r w:rsidRPr="00F02101">
              <w:rPr>
                <w:rFonts w:ascii="Times New Roman" w:eastAsia="Times New Roman" w:hAnsi="Times New Roman" w:cs="Times New Roman"/>
                <w:lang w:eastAsia="ru-RU"/>
              </w:rPr>
              <w:br/>
              <w:t xml:space="preserve">- согласование несовпадающих мнений и предложений по их оценке; - возможность отвергать любое из высказываемых мнений; </w:t>
            </w:r>
            <w:r w:rsidRPr="00F02101">
              <w:rPr>
                <w:rFonts w:ascii="Times New Roman" w:eastAsia="Times New Roman" w:hAnsi="Times New Roman" w:cs="Times New Roman"/>
                <w:lang w:eastAsia="ru-RU"/>
              </w:rPr>
              <w:br/>
              <w:t>- побуждение участников к поиску группового соглашения.</w:t>
            </w:r>
          </w:p>
          <w:p w14:paraId="25150FAE" w14:textId="77777777" w:rsidR="00F02101" w:rsidRPr="00F02101" w:rsidRDefault="00F02101" w:rsidP="00F02101">
            <w:pPr>
              <w:spacing w:before="100" w:beforeAutospacing="1" w:after="100" w:afterAutospacing="1"/>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Последовательность этапов группового обсуждения проблемы:</w:t>
            </w:r>
            <w:r w:rsidRPr="00F02101">
              <w:rPr>
                <w:rFonts w:ascii="Times New Roman" w:eastAsia="Times New Roman" w:hAnsi="Times New Roman" w:cs="Times New Roman"/>
                <w:lang w:eastAsia="ru-RU"/>
              </w:rPr>
              <w:br/>
            </w:r>
            <w:r w:rsidRPr="00F02101">
              <w:rPr>
                <w:rFonts w:ascii="Times New Roman" w:eastAsia="Times New Roman" w:hAnsi="Times New Roman" w:cs="Times New Roman"/>
                <w:i/>
                <w:iCs/>
                <w:lang w:eastAsia="ru-RU"/>
              </w:rPr>
              <w:t>-</w:t>
            </w:r>
            <w:r w:rsidRPr="00F02101">
              <w:rPr>
                <w:rFonts w:ascii="Times New Roman" w:eastAsia="Times New Roman" w:hAnsi="Times New Roman" w:cs="Times New Roman"/>
                <w:lang w:eastAsia="ru-RU"/>
              </w:rPr>
              <w:t xml:space="preserve"> поиск и определение проблемы (затруднения), ре</w:t>
            </w:r>
            <w:r w:rsidRPr="00F02101">
              <w:rPr>
                <w:rFonts w:ascii="Times New Roman" w:eastAsia="Times New Roman" w:hAnsi="Times New Roman" w:cs="Times New Roman"/>
                <w:lang w:eastAsia="ru-RU"/>
              </w:rPr>
              <w:softHyphen/>
              <w:t>шаемые групповыми методами (путем выработки общего подхода, достижения согласия);</w:t>
            </w:r>
          </w:p>
          <w:p w14:paraId="25150FAF" w14:textId="77777777" w:rsidR="00F02101" w:rsidRPr="00F02101" w:rsidRDefault="00F02101" w:rsidP="00F02101">
            <w:pPr>
              <w:spacing w:before="100" w:beforeAutospacing="1" w:after="100" w:afterAutospacing="1"/>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формулировка проблемы в ходе группового анализа, обсуждения;</w:t>
            </w:r>
            <w:r w:rsidRPr="00F02101">
              <w:rPr>
                <w:rFonts w:ascii="Times New Roman" w:eastAsia="Times New Roman" w:hAnsi="Times New Roman" w:cs="Times New Roman"/>
                <w:lang w:eastAsia="ru-RU"/>
              </w:rPr>
              <w:br/>
              <w:t>- анализ проблемы;</w:t>
            </w:r>
            <w:r w:rsidRPr="00F02101">
              <w:rPr>
                <w:rFonts w:ascii="Times New Roman" w:eastAsia="Times New Roman" w:hAnsi="Times New Roman" w:cs="Times New Roman"/>
                <w:lang w:eastAsia="ru-RU"/>
              </w:rPr>
              <w:br/>
              <w:t>- попытки найти решение проблемы (они могут пред</w:t>
            </w:r>
            <w:r w:rsidRPr="00F02101">
              <w:rPr>
                <w:rFonts w:ascii="Times New Roman" w:eastAsia="Times New Roman" w:hAnsi="Times New Roman" w:cs="Times New Roman"/>
                <w:lang w:eastAsia="ru-RU"/>
              </w:rPr>
              <w:softHyphen/>
              <w:t>ставлять собой процесс, включающий обсуждение, сбор данных, привлечение дополнительных источников инфор</w:t>
            </w:r>
            <w:r w:rsidRPr="00F02101">
              <w:rPr>
                <w:rFonts w:ascii="Times New Roman" w:eastAsia="Times New Roman" w:hAnsi="Times New Roman" w:cs="Times New Roman"/>
                <w:lang w:eastAsia="ru-RU"/>
              </w:rPr>
              <w:softHyphen/>
              <w:t>мации и т.д.; группа делает предварительные выводы, проводит сбор мнений и т.д., продвигаясь к согласию);</w:t>
            </w:r>
          </w:p>
          <w:p w14:paraId="25150FB0" w14:textId="77777777" w:rsidR="00F02101" w:rsidRPr="00F02101" w:rsidRDefault="00F02101" w:rsidP="00F02101">
            <w:pPr>
              <w:spacing w:before="100" w:beforeAutospacing="1" w:after="100" w:afterAutospacing="1"/>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Дискуссия также может предполагать «эволюционное» усложнение организационных условий:</w:t>
            </w:r>
            <w:r w:rsidRPr="00F02101">
              <w:rPr>
                <w:rFonts w:ascii="Times New Roman" w:eastAsia="Times New Roman" w:hAnsi="Times New Roman" w:cs="Times New Roman"/>
                <w:lang w:eastAsia="ru-RU"/>
              </w:rPr>
              <w:br/>
              <w:t>- дискуссия с преподавателем в роли ведущего;</w:t>
            </w:r>
            <w:r w:rsidRPr="00F02101">
              <w:rPr>
                <w:rFonts w:ascii="Times New Roman" w:eastAsia="Times New Roman" w:hAnsi="Times New Roman" w:cs="Times New Roman"/>
                <w:lang w:eastAsia="ru-RU"/>
              </w:rPr>
              <w:br/>
              <w:t>- дискуссия с учащимися в роли ведущего;</w:t>
            </w:r>
            <w:r w:rsidRPr="00F02101">
              <w:rPr>
                <w:rFonts w:ascii="Times New Roman" w:eastAsia="Times New Roman" w:hAnsi="Times New Roman" w:cs="Times New Roman"/>
                <w:lang w:eastAsia="ru-RU"/>
              </w:rPr>
              <w:br/>
              <w:t>- дискуссия без ведущего (самоорганизующаяся).</w:t>
            </w:r>
          </w:p>
          <w:p w14:paraId="25150FB1" w14:textId="77777777" w:rsidR="00F02101" w:rsidRPr="00F02101" w:rsidRDefault="00F02101" w:rsidP="00F02101">
            <w:pPr>
              <w:spacing w:before="100" w:beforeAutospacing="1" w:after="100" w:afterAutospacing="1"/>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xml:space="preserve">Успех дискуссии определяется выполнением следующих требований: вопросы дискуссии должны быть сформулированы интересно, быть актуальными; руководитель дискуссии должен отлично знать не только предмет обсуждения, но и смежные предметы; речь ведущего должна быть художественной, яркой, </w:t>
            </w:r>
            <w:r w:rsidRPr="00F02101">
              <w:rPr>
                <w:rFonts w:ascii="Times New Roman" w:eastAsia="Times New Roman" w:hAnsi="Times New Roman" w:cs="Times New Roman"/>
                <w:lang w:eastAsia="ru-RU"/>
              </w:rPr>
              <w:lastRenderedPageBreak/>
              <w:t>эмоциональной, способствовать созданию эмоционально-нравственной ситуации; осознанный выбор ведущего обсуждение внутри группы, а также выбор докладчика; контроль за построением взаимоотношений студентов, за корректностью формулировок.</w:t>
            </w:r>
          </w:p>
          <w:p w14:paraId="25150FB2" w14:textId="77777777" w:rsidR="00F02101" w:rsidRPr="00F02101" w:rsidRDefault="00F02101" w:rsidP="00F02101">
            <w:pPr>
              <w:spacing w:before="100" w:beforeAutospacing="1" w:after="100" w:afterAutospacing="1"/>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При проведении дискуссии следует учитывать следующие условия:</w:t>
            </w:r>
            <w:r w:rsidRPr="00F02101">
              <w:rPr>
                <w:rFonts w:ascii="Times New Roman" w:eastAsia="Times New Roman" w:hAnsi="Times New Roman" w:cs="Times New Roman"/>
                <w:lang w:eastAsia="ru-RU"/>
              </w:rPr>
              <w:br/>
              <w:t>- возможность корректировки темы дискуссии, если она зашла в тупик;</w:t>
            </w:r>
            <w:r w:rsidRPr="00F02101">
              <w:rPr>
                <w:rFonts w:ascii="Times New Roman" w:eastAsia="Times New Roman" w:hAnsi="Times New Roman" w:cs="Times New Roman"/>
                <w:lang w:eastAsia="ru-RU"/>
              </w:rPr>
              <w:br/>
              <w:t>- необходимость использования метода "мозговой атаки";</w:t>
            </w:r>
            <w:r w:rsidRPr="00F02101">
              <w:rPr>
                <w:rFonts w:ascii="Times New Roman" w:eastAsia="Times New Roman" w:hAnsi="Times New Roman" w:cs="Times New Roman"/>
                <w:lang w:eastAsia="ru-RU"/>
              </w:rPr>
              <w:br/>
              <w:t>- при обмене мнениями участники дискуссии должны знать, какого рода результат ожидается от их обсуждения.</w:t>
            </w:r>
          </w:p>
        </w:tc>
      </w:tr>
      <w:tr w:rsidR="00F02101" w:rsidRPr="00F02101" w14:paraId="25150FBD" w14:textId="77777777" w:rsidTr="00F02101">
        <w:tc>
          <w:tcPr>
            <w:tcW w:w="880" w:type="dxa"/>
          </w:tcPr>
          <w:p w14:paraId="25150FB4" w14:textId="77777777" w:rsidR="00F02101" w:rsidRPr="00F02101" w:rsidRDefault="00F02101" w:rsidP="00F02101">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lastRenderedPageBreak/>
              <w:t>3.</w:t>
            </w:r>
          </w:p>
        </w:tc>
        <w:tc>
          <w:tcPr>
            <w:tcW w:w="1985" w:type="dxa"/>
          </w:tcPr>
          <w:p w14:paraId="25150FB5" w14:textId="77777777" w:rsidR="00F02101" w:rsidRPr="00F02101" w:rsidRDefault="00F02101" w:rsidP="00F02101">
            <w:pPr>
              <w:tabs>
                <w:tab w:val="num" w:pos="284"/>
              </w:tabs>
              <w:rPr>
                <w:rFonts w:ascii="Times New Roman" w:eastAsia="Times New Roman" w:hAnsi="Times New Roman" w:cs="Times New Roman"/>
                <w:i/>
                <w:color w:val="FF0000"/>
                <w:sz w:val="20"/>
                <w:szCs w:val="20"/>
                <w:lang w:eastAsia="ru-RU"/>
              </w:rPr>
            </w:pPr>
            <w:r w:rsidRPr="00F02101">
              <w:rPr>
                <w:rFonts w:ascii="Times New Roman" w:eastAsia="Times New Roman" w:hAnsi="Times New Roman" w:cs="Times New Roman"/>
                <w:iCs/>
                <w:szCs w:val="20"/>
                <w:lang w:eastAsia="ru-RU"/>
              </w:rPr>
              <w:t>Самостоятельная и практическая работы</w:t>
            </w:r>
          </w:p>
        </w:tc>
        <w:tc>
          <w:tcPr>
            <w:tcW w:w="6798" w:type="dxa"/>
          </w:tcPr>
          <w:p w14:paraId="25150FB6" w14:textId="77777777" w:rsidR="00F02101" w:rsidRPr="00F02101" w:rsidRDefault="00F02101" w:rsidP="00F02101">
            <w:pPr>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Подготовка студентов к практическим занятиям осуществляется в форме самостоятельной работы. Самостоятельная работа – это особо организованный вид учебной деятельности, который предполагает изучение исторического наследия прошлого по данной дисциплине, исследований современных российских и зарубежных ученых, учебной и дополнительной литературы, обработку своих конспектов лекций.</w:t>
            </w:r>
          </w:p>
          <w:p w14:paraId="25150FB7" w14:textId="77777777" w:rsidR="00F02101" w:rsidRPr="00F02101" w:rsidRDefault="00F02101" w:rsidP="00F02101">
            <w:pPr>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Самостоятельная работа должна отвечать определенным требованиям. Во-первых, планомерность, разумное использование личного времени, хорошо продуманный и строго соблюдаемый режим труда.</w:t>
            </w:r>
            <w:r w:rsidRPr="00F02101">
              <w:rPr>
                <w:rFonts w:ascii="Times New Roman" w:eastAsia="Times New Roman" w:hAnsi="Times New Roman" w:cs="Times New Roman"/>
                <w:lang w:eastAsia="ru-RU"/>
              </w:rPr>
              <w:br/>
              <w:t>Во-вторых, регулярность и последовательность изучения учебных материалов. Ничто так не снижает эффективность самостоятельной работы, как занятия от случая к случаю.</w:t>
            </w:r>
            <w:r w:rsidRPr="00F02101">
              <w:rPr>
                <w:rFonts w:ascii="Times New Roman" w:eastAsia="Times New Roman" w:hAnsi="Times New Roman" w:cs="Times New Roman"/>
                <w:lang w:eastAsia="ru-RU"/>
              </w:rPr>
              <w:br/>
              <w:t>В-третьих, сознательная активность. Данное требование обусловлено самой природой человеческого познания как процесса активного отражения в сознании людей внешнего мира.</w:t>
            </w:r>
            <w:r w:rsidRPr="00F02101">
              <w:rPr>
                <w:rFonts w:ascii="Times New Roman" w:eastAsia="Times New Roman" w:hAnsi="Times New Roman" w:cs="Times New Roman"/>
                <w:lang w:eastAsia="ru-RU"/>
              </w:rPr>
              <w:br/>
              <w:t xml:space="preserve">Самостоятельная работа студентов включает в себя следующие виды деятельности: </w:t>
            </w:r>
          </w:p>
          <w:p w14:paraId="25150FB8" w14:textId="77777777" w:rsidR="00F02101" w:rsidRPr="00F02101" w:rsidRDefault="00F02101" w:rsidP="00F02101">
            <w:pPr>
              <w:rPr>
                <w:ins w:id="6" w:author="Unknown"/>
                <w:rFonts w:ascii="Times New Roman" w:eastAsia="Times New Roman" w:hAnsi="Times New Roman" w:cs="Times New Roman"/>
                <w:lang w:eastAsia="ru-RU"/>
              </w:rPr>
            </w:pPr>
            <w:ins w:id="7" w:author="Unknown">
              <w:r w:rsidRPr="00F02101">
                <w:rPr>
                  <w:rFonts w:ascii="Times New Roman" w:eastAsia="Times New Roman" w:hAnsi="Times New Roman" w:cs="Times New Roman"/>
                  <w:lang w:eastAsia="ru-RU"/>
                </w:rPr>
                <w:t>- Изучение рекомендуемой литературы;</w:t>
              </w:r>
            </w:ins>
          </w:p>
          <w:p w14:paraId="25150FB9" w14:textId="77777777" w:rsidR="00F02101" w:rsidRPr="00F02101" w:rsidRDefault="00F02101" w:rsidP="00F02101">
            <w:pPr>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Подготовка к лекционным занятиям (повторение пройденного материала)</w:t>
            </w:r>
          </w:p>
          <w:p w14:paraId="25150FBA" w14:textId="77777777" w:rsidR="00F02101" w:rsidRPr="00F02101" w:rsidRDefault="00F02101" w:rsidP="00F02101">
            <w:pPr>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Подготовка докладов для семинарских/практических занятий;</w:t>
            </w:r>
          </w:p>
          <w:p w14:paraId="25150FBB" w14:textId="77777777" w:rsidR="00F02101" w:rsidRPr="00F02101" w:rsidRDefault="00F02101" w:rsidP="00F02101">
            <w:pPr>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подготовка и написание рефератов;</w:t>
            </w:r>
          </w:p>
          <w:p w14:paraId="25150FBC" w14:textId="77777777" w:rsidR="00F02101" w:rsidRPr="00F02101" w:rsidRDefault="00F02101" w:rsidP="00F02101">
            <w:pPr>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Подготовка к экзамену;</w:t>
            </w:r>
          </w:p>
        </w:tc>
      </w:tr>
      <w:tr w:rsidR="00F02101" w:rsidRPr="00F02101" w14:paraId="25150FEE" w14:textId="77777777" w:rsidTr="00F02101">
        <w:trPr>
          <w:trHeight w:val="10212"/>
        </w:trPr>
        <w:tc>
          <w:tcPr>
            <w:tcW w:w="880" w:type="dxa"/>
          </w:tcPr>
          <w:p w14:paraId="25150FBE" w14:textId="77777777" w:rsidR="00F02101" w:rsidRPr="00F02101" w:rsidRDefault="00F02101" w:rsidP="00F02101">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lastRenderedPageBreak/>
              <w:t>4.</w:t>
            </w:r>
          </w:p>
        </w:tc>
        <w:tc>
          <w:tcPr>
            <w:tcW w:w="1985" w:type="dxa"/>
          </w:tcPr>
          <w:p w14:paraId="25150FBF" w14:textId="77777777" w:rsidR="00F02101" w:rsidRPr="00F02101" w:rsidRDefault="00F02101" w:rsidP="00F02101">
            <w:pPr>
              <w:rPr>
                <w:rFonts w:ascii="Times New Roman" w:eastAsia="Times New Roman" w:hAnsi="Times New Roman" w:cs="Times New Roman"/>
                <w:iCs/>
                <w:szCs w:val="20"/>
                <w:lang w:eastAsia="ru-RU"/>
              </w:rPr>
            </w:pPr>
            <w:r w:rsidRPr="00F02101">
              <w:rPr>
                <w:rFonts w:ascii="Times New Roman" w:eastAsia="Times New Roman" w:hAnsi="Times New Roman" w:cs="Times New Roman"/>
                <w:iCs/>
                <w:szCs w:val="20"/>
                <w:lang w:eastAsia="ru-RU"/>
              </w:rPr>
              <w:t xml:space="preserve">Подготовка к тестированию, тест </w:t>
            </w:r>
          </w:p>
        </w:tc>
        <w:tc>
          <w:tcPr>
            <w:tcW w:w="6798" w:type="dxa"/>
          </w:tcPr>
          <w:p w14:paraId="25150FC0"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Подготовка к тестированию.</w:t>
            </w:r>
          </w:p>
          <w:p w14:paraId="25150FC1"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w:t>
            </w:r>
          </w:p>
          <w:p w14:paraId="25150FC2"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процесса студентов состоит не только в систематическом контроле за знанием точных дат, имен, событий, явлений, но и в развитии умения</w:t>
            </w:r>
          </w:p>
          <w:p w14:paraId="25150FC3"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w:t>
            </w:r>
          </w:p>
          <w:p w14:paraId="25150FC4"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xml:space="preserve"> пространстве.</w:t>
            </w:r>
          </w:p>
          <w:p w14:paraId="25150FC5"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Как и любая другая форма подготовки к контролю знаний,</w:t>
            </w:r>
          </w:p>
          <w:p w14:paraId="25150FC6"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тестирование имеет ряд особенностей, знание которых помогает</w:t>
            </w:r>
          </w:p>
          <w:p w14:paraId="25150FC7"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успешно выполнить тест. Можно дать следующие методические</w:t>
            </w:r>
          </w:p>
          <w:p w14:paraId="25150FC8"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рекомендации:</w:t>
            </w:r>
          </w:p>
          <w:p w14:paraId="25150FC9"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Прежде всего, следует внимательно изучить структуру теста,</w:t>
            </w:r>
          </w:p>
          <w:p w14:paraId="25150FCA"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оценить объем времени, выделяемого на данный тест, увидеть, какого типа задания в нем содержатся. Это поможет настроиться на работу.</w:t>
            </w:r>
          </w:p>
          <w:p w14:paraId="25150FCB"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Лучше начинать отвечать на те вопросы, в правильности</w:t>
            </w:r>
          </w:p>
          <w:p w14:paraId="25150FCC"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решения которых нет сомнений, пока не останавливаясь на тех,</w:t>
            </w:r>
          </w:p>
          <w:p w14:paraId="25150FCD"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которые могут вызвать долгие раздумья. Это позволит успокоиться и сосредоточиться на выполнении более трудных вопросов.</w:t>
            </w:r>
          </w:p>
          <w:p w14:paraId="25150FCE"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Очень важно всегда внимательно читать задания до конца, не</w:t>
            </w:r>
          </w:p>
          <w:p w14:paraId="25150FCF"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пытаясь понять условия «по первым словам» или выполнив</w:t>
            </w:r>
          </w:p>
          <w:p w14:paraId="25150FD0"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подобные задания в предыдущих тестированиях. Такая спешка</w:t>
            </w:r>
          </w:p>
          <w:p w14:paraId="25150FD1"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нередко приводит к досадным ошибкам в самых легких вопросах.</w:t>
            </w:r>
          </w:p>
          <w:p w14:paraId="25150FD2"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Если Вы не знаете ответа на вопрос или не уверены в</w:t>
            </w:r>
          </w:p>
          <w:p w14:paraId="25150FD3"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правильности, следует пропустить его и отметить, чтобы потом к</w:t>
            </w:r>
          </w:p>
          <w:p w14:paraId="25150FD4"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нему вернуться.</w:t>
            </w:r>
          </w:p>
          <w:p w14:paraId="25150FD5"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Психологи также советуют думать только о текущем задании. Как правило, задания в тестах не связаны друг с другом</w:t>
            </w:r>
          </w:p>
          <w:p w14:paraId="25150FD6"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непосредственно, поэтому необходимо концентрироваться на данном вопросе и находить решения, подходящие именно к нему. Кроме того, выполнение этой рекомендации даст еще один психологический эффект – позволит забыть о неудаче в ответе на предыдущий вопрос, если таковая имела место.</w:t>
            </w:r>
          </w:p>
          <w:p w14:paraId="25150FD7"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Многие задания можно быстрее решить, если не искать сразу</w:t>
            </w:r>
          </w:p>
          <w:p w14:paraId="25150FD8"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правильный вариант ответа, а последовательно исключать те,</w:t>
            </w:r>
          </w:p>
          <w:p w14:paraId="25150FD9"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которые явно не подходят. Метод исключения позволяет в итоге</w:t>
            </w:r>
          </w:p>
          <w:p w14:paraId="25150FDA"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сконцентрировать внимание на одном-двух вероятных вариантах.</w:t>
            </w:r>
          </w:p>
          <w:p w14:paraId="25150FDB"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Рассчитывать выполнение заданий нужно всегда так, чтобы</w:t>
            </w:r>
          </w:p>
          <w:p w14:paraId="25150FDC"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осталось время на проверку и доработку (примерно 1/3-1/4</w:t>
            </w:r>
          </w:p>
          <w:p w14:paraId="25150FDD"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запланированного времени). Тогда вероятность описок сводится к</w:t>
            </w:r>
          </w:p>
          <w:p w14:paraId="25150FDE"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нулю и имеется время, чтобы набрать максимум баллов на легких</w:t>
            </w:r>
          </w:p>
          <w:p w14:paraId="25150FDF"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заданиях и сосредоточиться на решении более трудных, которые</w:t>
            </w:r>
          </w:p>
          <w:p w14:paraId="25150FE0"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вначале пришлось пропустить.</w:t>
            </w:r>
          </w:p>
          <w:p w14:paraId="25150FE1"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Процесс угадывания правильных ответов желательно свести</w:t>
            </w:r>
          </w:p>
          <w:p w14:paraId="25150FE2"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25150FE3"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xml:space="preserve">При подготовке к тесту не следует просто заучивать, необходимо </w:t>
            </w:r>
            <w:r w:rsidRPr="00F02101">
              <w:rPr>
                <w:rFonts w:ascii="Times New Roman" w:eastAsia="Times New Roman" w:hAnsi="Times New Roman" w:cs="Times New Roman"/>
                <w:color w:val="000000"/>
                <w:lang w:eastAsia="ru-RU"/>
              </w:rPr>
              <w:lastRenderedPageBreak/>
              <w:t>понять логику изложенного материала. Этому немало способствует составление развернутого плана, таблиц, схем,</w:t>
            </w:r>
          </w:p>
          <w:p w14:paraId="25150FE4"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внимательное изучение исторических карт. Большую помощь</w:t>
            </w:r>
          </w:p>
          <w:p w14:paraId="25150FE5" w14:textId="77777777" w:rsidR="00F02101" w:rsidRPr="00F02101" w:rsidRDefault="00F02101" w:rsidP="00F02101">
            <w:pPr>
              <w:shd w:val="clear" w:color="auto" w:fill="FFFFFF"/>
              <w:rPr>
                <w:rFonts w:ascii="yandex-sans" w:eastAsia="Times New Roman" w:hAnsi="yandex-sans" w:cs="Times New Roman"/>
                <w:color w:val="000000"/>
                <w:sz w:val="23"/>
                <w:szCs w:val="23"/>
                <w:lang w:eastAsia="ru-RU"/>
              </w:rPr>
            </w:pPr>
            <w:r w:rsidRPr="00F02101">
              <w:rPr>
                <w:rFonts w:ascii="Times New Roman" w:eastAsia="Times New Roman" w:hAnsi="Times New Roman" w:cs="Times New Roman"/>
                <w:color w:val="000000"/>
                <w:lang w:eastAsia="ru-RU"/>
              </w:rPr>
              <w:t>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25150FE6"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p>
          <w:p w14:paraId="25150FE7"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Педагогический тест – это система заданий возрастающей трудности специфической формы, позволяющая качественно оценить</w:t>
            </w:r>
          </w:p>
          <w:p w14:paraId="25150FE8"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структуру и объективно измерить уровень знаний по учебной дисциплине. Во время тестирования студент обычно должен выбрать один правильный ответ из нескольких предложенных. Тестирование используется обычно как в обучающих, так и в</w:t>
            </w:r>
          </w:p>
          <w:p w14:paraId="25150FE9"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контролирующих целях. В частности, тесты широко применяются для обучения во время проведения семинарских занятий. Кроме того, тесты могут использоваться как домашнее задание последующим разбором неправильных ответов на семинаре, как форма отработки пропущенных семинаров, во время проведения консультация и собеседований.</w:t>
            </w:r>
          </w:p>
          <w:p w14:paraId="25150FEA"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Тесты могут быть использованы также для самопроверки знаний самими студентами как отдельной темы, так и всего курса.</w:t>
            </w:r>
          </w:p>
          <w:p w14:paraId="25150FEB"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Тестовый контроль позволяет студентам самим определить степень усвоения учебного материала и является эффективной формой подготовки к экзамену. Пользоваться «ключом» с правильными ответами желательно только после самостоятельного решения теста.</w:t>
            </w:r>
          </w:p>
          <w:p w14:paraId="25150FEC"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Тестирование может являться также формой текущей, промежуточной и итоговой аттестации студентов. Студент, ответивший правильно менее чем на 50% вопросов теста, не проходит аттестационное тестирование.</w:t>
            </w:r>
          </w:p>
          <w:p w14:paraId="25150FED" w14:textId="77777777" w:rsidR="00F02101" w:rsidRPr="00F02101" w:rsidRDefault="00F02101" w:rsidP="00F02101">
            <w:pPr>
              <w:shd w:val="clear" w:color="auto" w:fill="FFFFFF"/>
              <w:rPr>
                <w:rFonts w:ascii="yandex-sans" w:eastAsia="Times New Roman" w:hAnsi="yandex-sans" w:cs="Times New Roman"/>
                <w:color w:val="000000"/>
                <w:sz w:val="29"/>
                <w:szCs w:val="29"/>
                <w:lang w:eastAsia="ru-RU"/>
              </w:rPr>
            </w:pPr>
            <w:r w:rsidRPr="00F02101">
              <w:rPr>
                <w:rFonts w:ascii="Times New Roman" w:eastAsia="Times New Roman" w:hAnsi="Times New Roman" w:cs="Times New Roman"/>
                <w:color w:val="000000"/>
                <w:lang w:eastAsia="ru-RU"/>
              </w:rPr>
              <w:t>При использовании в качестве метода контроля на семинарском занятии контрольной работы, преподаватель обычно заранее определяет для студентов круг вопросов для предварительной подготовки. Контрольная работа проводится, как правило, по вариантам.</w:t>
            </w:r>
          </w:p>
        </w:tc>
      </w:tr>
      <w:tr w:rsidR="00F02101" w:rsidRPr="00F02101" w14:paraId="25150FF9" w14:textId="77777777" w:rsidTr="00F02101">
        <w:tc>
          <w:tcPr>
            <w:tcW w:w="880" w:type="dxa"/>
          </w:tcPr>
          <w:p w14:paraId="25150FEF" w14:textId="77777777" w:rsidR="00F02101" w:rsidRPr="00F02101" w:rsidRDefault="00F02101" w:rsidP="00F02101">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lastRenderedPageBreak/>
              <w:t>5.</w:t>
            </w:r>
          </w:p>
        </w:tc>
        <w:tc>
          <w:tcPr>
            <w:tcW w:w="1985" w:type="dxa"/>
          </w:tcPr>
          <w:p w14:paraId="25150FF0" w14:textId="77777777" w:rsidR="00F02101" w:rsidRPr="00F02101" w:rsidRDefault="00F02101" w:rsidP="00F02101">
            <w:pPr>
              <w:rPr>
                <w:rFonts w:ascii="Times New Roman" w:eastAsia="Times New Roman" w:hAnsi="Times New Roman" w:cs="Times New Roman"/>
                <w:iCs/>
                <w:szCs w:val="20"/>
                <w:lang w:eastAsia="ru-RU"/>
              </w:rPr>
            </w:pPr>
            <w:r w:rsidRPr="00F02101">
              <w:rPr>
                <w:rFonts w:ascii="Times New Roman" w:eastAsia="Times New Roman" w:hAnsi="Times New Roman" w:cs="Times New Roman"/>
                <w:iCs/>
                <w:szCs w:val="20"/>
                <w:lang w:eastAsia="ru-RU"/>
              </w:rPr>
              <w:t>Экскурсия</w:t>
            </w:r>
          </w:p>
        </w:tc>
        <w:tc>
          <w:tcPr>
            <w:tcW w:w="6798" w:type="dxa"/>
          </w:tcPr>
          <w:p w14:paraId="25150FF1"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Для того чтобы создать экскурсию как отдельную услугу или экскурсионный тур (набор услуг), недостаточно только хорошо знать услуги поставщиков и перечень своих собственных. Необходимо знать ресурсную базу, понимать, точно знать потенциальные возможности выразительных средств, методических приемов показа экскурсионных объектов и рассказа о них, уметь использовать возможности методов монтажа, цитирования, иллюстрирования, театрализации и игры в исполнении экскурсовода.</w:t>
            </w:r>
          </w:p>
          <w:p w14:paraId="25150FF2"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 помощью этих методов и различных выразительных средств создается экскурсионный мини-спектакль, в котором решается актуальная, познавательная, социально-педагогическая и психологическая задача. Профессионализм, глубокие знания фактического материала, знание и умение использовать на практике методические приемы, артистизм экскурсовода позволяют осуществить художественное решение экскурсионной программы, перейти из проекта, созданного менеджером, в реальное исполнение.</w:t>
            </w:r>
          </w:p>
          <w:p w14:paraId="25150FF3"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xml:space="preserve">Сущность обзорного тура состоит в том, чтобы дать сжатое </w:t>
            </w:r>
            <w:r w:rsidRPr="00F02101">
              <w:rPr>
                <w:rFonts w:ascii="Times New Roman" w:eastAsia="Times New Roman" w:hAnsi="Times New Roman" w:cs="Times New Roman"/>
                <w:color w:val="000000"/>
                <w:lang w:eastAsia="ru-RU"/>
              </w:rPr>
              <w:lastRenderedPageBreak/>
              <w:t>сообщение о целом ряде событий и явлений.</w:t>
            </w:r>
          </w:p>
          <w:p w14:paraId="25150FF4"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Также задача экскурсовода состоит в том, чтобы показать, что наиболее совершенные постройки и ансамбли прошлого выражают не только классовые, но и общественные интересы и народные идеи.</w:t>
            </w:r>
          </w:p>
          <w:p w14:paraId="25150FF5"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Требования актуальности изложения исторического материала с позиций современности очень важно, здесь должен присутствовать элемент сравнения, это относится и к экскурсионным турам по памятникам архитектуры. В них необходимо обращать внимания экскурсантов на заботу государства о сохранности памятников, развитие современной реставрационной науки, размах работ по реставрации и консервации памятников.</w:t>
            </w:r>
          </w:p>
          <w:p w14:paraId="25150FF6"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Лучшему раскрытию темы способствует использование наглядных пособий. В исторических экскурсиях они обязательны. В «портфель экскурсовода» могут входить фотографии, фотокопии исторических памятников до их реставрации, портреты известных исторических деятелей, репродукции картин, повествующих о важнейших событиях исторического прошлого, и др.</w:t>
            </w:r>
          </w:p>
          <w:p w14:paraId="25150FF7"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 каждой исторической экскурсии обязательно должен присутствовать материал о современности. Экскурсовод обязан освещать исторические факты и события с позиций новейших достижений науки, делать экскурсию актуальной и современной.</w:t>
            </w:r>
          </w:p>
          <w:p w14:paraId="25150FF8" w14:textId="77777777" w:rsidR="00F02101" w:rsidRPr="00F02101" w:rsidRDefault="00F02101" w:rsidP="00F02101">
            <w:pPr>
              <w:shd w:val="clear" w:color="auto" w:fill="FFFFFF"/>
              <w:rPr>
                <w:rFonts w:ascii="yandex-sans" w:eastAsia="Times New Roman" w:hAnsi="yandex-sans" w:cs="Times New Roman"/>
                <w:color w:val="000000"/>
                <w:sz w:val="29"/>
                <w:szCs w:val="29"/>
                <w:lang w:eastAsia="ru-RU"/>
              </w:rPr>
            </w:pPr>
            <w:r w:rsidRPr="00F02101">
              <w:rPr>
                <w:rFonts w:ascii="Times New Roman" w:eastAsia="Times New Roman" w:hAnsi="Times New Roman" w:cs="Times New Roman"/>
                <w:color w:val="000000"/>
                <w:lang w:eastAsia="ru-RU"/>
              </w:rPr>
              <w:t>При создании экскурсии необходимо найти локальный материал, ибо именно он связан со зрительными впечатлениями, что удовлетворяет основному требованию методики проведения экскурсии – сочетанию показа с рассказом.</w:t>
            </w:r>
          </w:p>
        </w:tc>
      </w:tr>
      <w:tr w:rsidR="00F02101" w:rsidRPr="00F02101" w14:paraId="25151026" w14:textId="77777777" w:rsidTr="00F02101">
        <w:tc>
          <w:tcPr>
            <w:tcW w:w="880" w:type="dxa"/>
          </w:tcPr>
          <w:p w14:paraId="25150FFA" w14:textId="77777777" w:rsidR="00F02101" w:rsidRPr="00F02101" w:rsidRDefault="00F02101" w:rsidP="00F02101">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lastRenderedPageBreak/>
              <w:t>6.</w:t>
            </w:r>
          </w:p>
        </w:tc>
        <w:tc>
          <w:tcPr>
            <w:tcW w:w="1985" w:type="dxa"/>
          </w:tcPr>
          <w:p w14:paraId="25150FFB" w14:textId="77777777" w:rsidR="00F02101" w:rsidRPr="00F02101" w:rsidRDefault="00F02101" w:rsidP="00F02101">
            <w:pPr>
              <w:rPr>
                <w:rFonts w:ascii="Times New Roman" w:eastAsia="Times New Roman" w:hAnsi="Times New Roman" w:cs="Times New Roman"/>
                <w:iCs/>
                <w:szCs w:val="20"/>
                <w:lang w:eastAsia="ru-RU"/>
              </w:rPr>
            </w:pPr>
            <w:r w:rsidRPr="00F02101">
              <w:rPr>
                <w:rFonts w:ascii="Times New Roman" w:eastAsia="Times New Roman" w:hAnsi="Times New Roman" w:cs="Times New Roman"/>
                <w:iCs/>
                <w:szCs w:val="20"/>
                <w:lang w:eastAsia="ru-RU"/>
              </w:rPr>
              <w:t>Реферат</w:t>
            </w:r>
          </w:p>
        </w:tc>
        <w:tc>
          <w:tcPr>
            <w:tcW w:w="6798" w:type="dxa"/>
          </w:tcPr>
          <w:p w14:paraId="25150FFC"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Реферат – это краткое изложение в письменном виде или в</w:t>
            </w:r>
          </w:p>
          <w:p w14:paraId="25150FFD"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устной форме содержания важной научной работы или нескольких работ по какой-либо теме. Тематика реферата определяется преподавателем. Если реферат передает содержание одной какой-то монографии, то учащийся стремится раскрыть суть проблемы или проблем реферируемой работы. Если точек зрения несколько – то их нужно рассмотреть последовательно. Обычно вся работа по написанию реферата разбивается</w:t>
            </w:r>
          </w:p>
          <w:p w14:paraId="25150FFE"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на этапы:</w:t>
            </w:r>
          </w:p>
          <w:p w14:paraId="25150FFF"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1) Выбор темы реферата;</w:t>
            </w:r>
          </w:p>
          <w:p w14:paraId="25151000"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2) Поиск литературных или электронных источников по выбранной теме;</w:t>
            </w:r>
          </w:p>
          <w:p w14:paraId="25151001"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3) Чтение и обработка собранной информации;</w:t>
            </w:r>
          </w:p>
          <w:p w14:paraId="25151002"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4) Составление плана реферата;</w:t>
            </w:r>
          </w:p>
          <w:p w14:paraId="25151003"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5) Написание реферата;</w:t>
            </w:r>
          </w:p>
          <w:p w14:paraId="25151004"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6)Защита основных его положений, выступление с</w:t>
            </w:r>
          </w:p>
          <w:p w14:paraId="25151005"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докладом по теме реферата.</w:t>
            </w:r>
            <w:r w:rsidRPr="00F02101">
              <w:rPr>
                <w:rFonts w:ascii="Times New Roman" w:eastAsia="Times New Roman" w:hAnsi="Times New Roman" w:cs="Times New Roman"/>
                <w:color w:val="000000"/>
                <w:lang w:eastAsia="ru-RU"/>
              </w:rPr>
              <w:br/>
            </w:r>
          </w:p>
          <w:p w14:paraId="25151006"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Реферат должен иметь следующую структуру:</w:t>
            </w:r>
          </w:p>
          <w:p w14:paraId="25151007"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1) Титульный лист;</w:t>
            </w:r>
          </w:p>
          <w:p w14:paraId="25151008"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2) Оглавление или содержание;</w:t>
            </w:r>
          </w:p>
          <w:p w14:paraId="25151009"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3) Введение;</w:t>
            </w:r>
          </w:p>
          <w:p w14:paraId="2515100A"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4) Основной текст;</w:t>
            </w:r>
          </w:p>
          <w:p w14:paraId="2515100B"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5) Главы, разделы или параграфы;</w:t>
            </w:r>
          </w:p>
          <w:p w14:paraId="2515100C"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6) Список использованной литературы или сайтов,</w:t>
            </w:r>
          </w:p>
          <w:p w14:paraId="2515100D"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электронных ресурсов.</w:t>
            </w:r>
            <w:r w:rsidRPr="00F02101">
              <w:rPr>
                <w:rFonts w:ascii="Times New Roman" w:eastAsia="Times New Roman" w:hAnsi="Times New Roman" w:cs="Times New Roman"/>
                <w:color w:val="000000"/>
                <w:lang w:eastAsia="ru-RU"/>
              </w:rPr>
              <w:br/>
            </w:r>
          </w:p>
          <w:p w14:paraId="2515100E"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Тема реферата по должна быть актуальна и интересна для самого автора.</w:t>
            </w:r>
          </w:p>
          <w:p w14:paraId="2515100F"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Основная часть реферата составляется из разделов</w:t>
            </w:r>
          </w:p>
          <w:p w14:paraId="25151010"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выбранного по теме материала. Вообще, в работе по написанию реферата присутствует два творческих момента:</w:t>
            </w:r>
          </w:p>
          <w:p w14:paraId="25151011"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lastRenderedPageBreak/>
              <w:t>1)ПОИСК необходимой информации в литературе или Интернете;</w:t>
            </w:r>
          </w:p>
          <w:p w14:paraId="25151012"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2)компоновка основной части идет по строгой схеме, определить ее СТРУКТУРУ – важнейшая задача пишущего реферат.</w:t>
            </w:r>
          </w:p>
          <w:p w14:paraId="25151013"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xml:space="preserve">Итак: ПОИСК и СТРУКТУРА реферата требуют от учащегося творческого напряжения сил. В заключении реферата формируются выводы, которые позволяют судить о том, что цель, поставленная в введении, достигнута. </w:t>
            </w:r>
            <w:r w:rsidRPr="00F02101">
              <w:rPr>
                <w:rFonts w:ascii="Times New Roman" w:eastAsia="Times New Roman" w:hAnsi="Times New Roman" w:cs="Times New Roman"/>
                <w:color w:val="000000"/>
                <w:lang w:eastAsia="ru-RU"/>
              </w:rPr>
              <w:br/>
              <w:t>В заключение автор высказывает и свое личное</w:t>
            </w:r>
          </w:p>
          <w:p w14:paraId="25151014"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мнение.</w:t>
            </w:r>
          </w:p>
          <w:p w14:paraId="25151015"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 обобщенном виде в процессе написания реферата студенты</w:t>
            </w:r>
          </w:p>
          <w:p w14:paraId="25151016"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должны соблюдать следующие требования:</w:t>
            </w:r>
          </w:p>
          <w:p w14:paraId="25151017"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1. Тема выбирается одна и регистрируется у учителя.</w:t>
            </w:r>
          </w:p>
          <w:p w14:paraId="25151018"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2. Объем реферата 15-20 страниц на листах формата А4 без титульного листа, списка использованной литературы и приложений в виде фотографий, схем и карт. Компьютерный набор.</w:t>
            </w:r>
          </w:p>
          <w:p w14:paraId="25151019"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3. Работа должна иметь четкую структуру: введение,</w:t>
            </w:r>
          </w:p>
          <w:p w14:paraId="2515101A"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основная часть (2-3 параграфа), заключение и список использованной литературы.</w:t>
            </w:r>
          </w:p>
          <w:p w14:paraId="2515101B"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4. При написании работы используются информационные источники Интернета и электронные ресурсы,</w:t>
            </w:r>
          </w:p>
          <w:p w14:paraId="2515101C"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5. Книгам, которых нет ни в пермских библиотеках, ни в электронных ресурсах.</w:t>
            </w:r>
          </w:p>
          <w:p w14:paraId="2515101D"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6. Список использованной литературы занимает 5-6</w:t>
            </w:r>
          </w:p>
          <w:p w14:paraId="2515101E"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названий работ по минимуму и 15-20 по максимуму.</w:t>
            </w:r>
          </w:p>
          <w:p w14:paraId="2515101F"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7. В заключении подводятся итоги всей работы. Там не должны приводиться факты, о которых не было речи в основной части. В заключении, как правило, соотносятся выводы с целями и задачами, поставленными во введении.</w:t>
            </w:r>
            <w:r w:rsidRPr="00F02101">
              <w:rPr>
                <w:rFonts w:ascii="Times New Roman" w:eastAsia="Times New Roman" w:hAnsi="Times New Roman" w:cs="Times New Roman"/>
                <w:color w:val="000000"/>
                <w:lang w:eastAsia="ru-RU"/>
              </w:rPr>
              <w:br/>
            </w:r>
          </w:p>
          <w:p w14:paraId="25151020"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Текст реферата представляется на стандартных листах бумаги формата А4. Шрифт TimesNewRoman, кегль 14, межстрочный</w:t>
            </w:r>
          </w:p>
          <w:p w14:paraId="25151021"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интервал 1,5, поля – правое 1,5 см, левое – 3 см, верхнее и нижнее – 2 см. Ссылки внизу страницы не нужно делать. Если возникла необходимость показать откуда заимствована цитата, то по</w:t>
            </w:r>
          </w:p>
          <w:p w14:paraId="25151022"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окончании цитаты в скобках указывается две цифры: первая – номер статьи или книги в библиографическом списке, вторая – номер</w:t>
            </w:r>
          </w:p>
          <w:p w14:paraId="25151023"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страницы. Реферат должен представлять самостоятельный труд, а не бездумно переписанный опус. Не советуем идти по простому пути:</w:t>
            </w:r>
          </w:p>
          <w:p w14:paraId="25151024"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скачать все полностью из Интернета или купить реферат. Таким нечестным путем не достигается какое-то определенное развитие</w:t>
            </w:r>
          </w:p>
          <w:p w14:paraId="25151025" w14:textId="77777777" w:rsidR="00F02101" w:rsidRPr="00F02101" w:rsidRDefault="00F02101" w:rsidP="00F02101">
            <w:pPr>
              <w:shd w:val="clear" w:color="auto" w:fill="FFFFFF"/>
              <w:rPr>
                <w:rFonts w:ascii="yandex-sans" w:eastAsia="Times New Roman" w:hAnsi="yandex-sans" w:cs="Times New Roman"/>
                <w:color w:val="000000"/>
                <w:sz w:val="29"/>
                <w:szCs w:val="29"/>
                <w:lang w:eastAsia="ru-RU"/>
              </w:rPr>
            </w:pPr>
            <w:r w:rsidRPr="00F02101">
              <w:rPr>
                <w:rFonts w:ascii="Times New Roman" w:eastAsia="Times New Roman" w:hAnsi="Times New Roman" w:cs="Times New Roman"/>
                <w:color w:val="000000"/>
                <w:lang w:eastAsia="ru-RU"/>
              </w:rPr>
              <w:t>интеллекта, а лишь обретается общность со всякого рода мошенниками и прохиндеями, а получение образования – это труд честных людей. В качестве иллюстрации реферата предлагается презентация.</w:t>
            </w:r>
          </w:p>
        </w:tc>
      </w:tr>
      <w:tr w:rsidR="00F02101" w:rsidRPr="00F02101" w14:paraId="25151032" w14:textId="77777777" w:rsidTr="00F02101">
        <w:tc>
          <w:tcPr>
            <w:tcW w:w="880" w:type="dxa"/>
          </w:tcPr>
          <w:p w14:paraId="25151027" w14:textId="77777777" w:rsidR="00F02101" w:rsidRPr="00F02101" w:rsidRDefault="00F02101" w:rsidP="00F02101">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lastRenderedPageBreak/>
              <w:t>7.</w:t>
            </w:r>
          </w:p>
        </w:tc>
        <w:tc>
          <w:tcPr>
            <w:tcW w:w="1985" w:type="dxa"/>
          </w:tcPr>
          <w:p w14:paraId="25151028" w14:textId="77777777" w:rsidR="00F02101" w:rsidRPr="00F02101" w:rsidRDefault="00F02101" w:rsidP="00F02101">
            <w:pPr>
              <w:tabs>
                <w:tab w:val="num" w:pos="284"/>
              </w:tabs>
              <w:rPr>
                <w:rFonts w:ascii="Times New Roman" w:eastAsia="Times New Roman" w:hAnsi="Times New Roman" w:cs="Times New Roman"/>
                <w:color w:val="FF0000"/>
                <w:sz w:val="20"/>
                <w:szCs w:val="20"/>
                <w:lang w:eastAsia="ru-RU"/>
              </w:rPr>
            </w:pPr>
            <w:r w:rsidRPr="00F02101">
              <w:rPr>
                <w:rFonts w:ascii="Times New Roman" w:eastAsia="Times New Roman" w:hAnsi="Times New Roman" w:cs="Times New Roman"/>
                <w:iCs/>
                <w:szCs w:val="20"/>
                <w:lang w:eastAsia="ru-RU"/>
              </w:rPr>
              <w:t>Разборка конкретных ситуаций</w:t>
            </w:r>
          </w:p>
        </w:tc>
        <w:tc>
          <w:tcPr>
            <w:tcW w:w="6798" w:type="dxa"/>
          </w:tcPr>
          <w:p w14:paraId="25151029" w14:textId="77777777" w:rsidR="00F02101" w:rsidRPr="00F02101" w:rsidRDefault="00F02101" w:rsidP="00F02101">
            <w:pPr>
              <w:jc w:val="both"/>
              <w:rPr>
                <w:rFonts w:ascii="Times New Roman" w:eastAsia="Times New Roman" w:hAnsi="Times New Roman" w:cs="Times New Roman"/>
                <w:b/>
                <w:lang w:eastAsia="ru-RU"/>
              </w:rPr>
            </w:pPr>
            <w:r w:rsidRPr="00F02101">
              <w:rPr>
                <w:rFonts w:ascii="Times New Roman" w:eastAsia="Times New Roman" w:hAnsi="Times New Roman" w:cs="Times New Roman"/>
                <w:lang w:eastAsia="ru-RU"/>
              </w:rPr>
              <w:t>Метод направлен на формирование профессиональных навыков и способности анализировать первичную информацию, с целью получения новых.</w:t>
            </w:r>
            <w:r w:rsidRPr="00F02101">
              <w:rPr>
                <w:rFonts w:ascii="Times New Roman" w:eastAsia="SimSun" w:hAnsi="Times New Roman" w:cs="Times New Roman"/>
                <w:lang w:eastAsia="zh-CN"/>
              </w:rPr>
              <w:t xml:space="preserve"> Практический анализ конкретных ситуаций, осуществляется на основе полученных теоретических знаний о развитии, административном, территориальном устройстве регионов России, истории их формирования и современном состоянии.</w:t>
            </w:r>
          </w:p>
          <w:p w14:paraId="2515102A" w14:textId="77777777" w:rsidR="00F02101" w:rsidRPr="00F02101" w:rsidRDefault="00F02101" w:rsidP="00F02101">
            <w:pPr>
              <w:widowControl w:val="0"/>
              <w:numPr>
                <w:ilvl w:val="0"/>
                <w:numId w:val="5"/>
              </w:numPr>
              <w:tabs>
                <w:tab w:val="left" w:pos="1273"/>
              </w:tabs>
              <w:autoSpaceDE w:val="0"/>
              <w:autoSpaceDN w:val="0"/>
              <w:ind w:firstLine="680"/>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Проконсультируйте туриста о вариантах отдыха на горнолыжных курортах России.</w:t>
            </w:r>
          </w:p>
          <w:p w14:paraId="2515102B" w14:textId="77777777" w:rsidR="00F02101" w:rsidRPr="00F02101" w:rsidRDefault="00F02101" w:rsidP="00F02101">
            <w:pPr>
              <w:widowControl w:val="0"/>
              <w:numPr>
                <w:ilvl w:val="0"/>
                <w:numId w:val="5"/>
              </w:numPr>
              <w:tabs>
                <w:tab w:val="left" w:pos="1240"/>
              </w:tabs>
              <w:autoSpaceDE w:val="0"/>
              <w:autoSpaceDN w:val="0"/>
              <w:ind w:firstLine="680"/>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Проанализируйте факторы и особенности территориальной организации туризма и в своем регионе.</w:t>
            </w:r>
          </w:p>
          <w:p w14:paraId="2515102C" w14:textId="77777777" w:rsidR="00F02101" w:rsidRPr="00F02101" w:rsidRDefault="00F02101" w:rsidP="00F02101">
            <w:pPr>
              <w:widowControl w:val="0"/>
              <w:numPr>
                <w:ilvl w:val="0"/>
                <w:numId w:val="5"/>
              </w:numPr>
              <w:tabs>
                <w:tab w:val="left" w:pos="1240"/>
              </w:tabs>
              <w:autoSpaceDE w:val="0"/>
              <w:autoSpaceDN w:val="0"/>
              <w:ind w:firstLine="680"/>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Подготовьте рекомендации для туристов при посещении объектов культового зодчества.</w:t>
            </w:r>
          </w:p>
          <w:p w14:paraId="2515102D" w14:textId="77777777" w:rsidR="00F02101" w:rsidRPr="00F02101" w:rsidRDefault="00F02101" w:rsidP="00F02101">
            <w:pPr>
              <w:widowControl w:val="0"/>
              <w:numPr>
                <w:ilvl w:val="0"/>
                <w:numId w:val="5"/>
              </w:numPr>
              <w:tabs>
                <w:tab w:val="left" w:pos="1240"/>
              </w:tabs>
              <w:autoSpaceDE w:val="0"/>
              <w:autoSpaceDN w:val="0"/>
              <w:ind w:firstLine="680"/>
              <w:jc w:val="both"/>
              <w:rPr>
                <w:rFonts w:ascii="Times New Roman" w:eastAsia="Times New Roman" w:hAnsi="Times New Roman" w:cs="Times New Roman"/>
                <w:lang w:eastAsia="ru-RU"/>
              </w:rPr>
            </w:pPr>
            <w:r w:rsidRPr="00F02101">
              <w:rPr>
                <w:rFonts w:ascii="Times New Roman" w:eastAsia="Times New Roman" w:hAnsi="Times New Roman" w:cs="Times New Roman"/>
                <w:lang w:eastAsia="ru-RU"/>
              </w:rPr>
              <w:t xml:space="preserve">Составьте рекомендации по решению конфликтных </w:t>
            </w:r>
            <w:r w:rsidRPr="00F02101">
              <w:rPr>
                <w:rFonts w:ascii="Times New Roman" w:eastAsia="Times New Roman" w:hAnsi="Times New Roman" w:cs="Times New Roman"/>
                <w:lang w:eastAsia="ru-RU"/>
              </w:rPr>
              <w:lastRenderedPageBreak/>
              <w:t>ситуаций на маршрутах по следующим направлениям:</w:t>
            </w:r>
          </w:p>
          <w:p w14:paraId="2515102E" w14:textId="77777777" w:rsidR="00F02101" w:rsidRPr="00F02101" w:rsidRDefault="00F02101" w:rsidP="00F02101">
            <w:pPr>
              <w:widowControl w:val="0"/>
              <w:numPr>
                <w:ilvl w:val="0"/>
                <w:numId w:val="6"/>
              </w:numPr>
              <w:shd w:val="clear" w:color="auto" w:fill="FFFFFF"/>
              <w:autoSpaceDE w:val="0"/>
              <w:autoSpaceDN w:val="0"/>
              <w:adjustRightInd w:val="0"/>
              <w:ind w:firstLine="680"/>
              <w:jc w:val="both"/>
              <w:rPr>
                <w:rFonts w:ascii="Times New Roman" w:eastAsia="Times New Roman" w:hAnsi="Times New Roman" w:cs="Times New Roman"/>
                <w:i/>
                <w:iCs/>
                <w:color w:val="000000"/>
                <w:lang w:eastAsia="ru-RU"/>
              </w:rPr>
            </w:pPr>
            <w:r w:rsidRPr="00F02101">
              <w:rPr>
                <w:rFonts w:ascii="Times New Roman" w:eastAsia="Times New Roman" w:hAnsi="Times New Roman" w:cs="Times New Roman"/>
                <w:color w:val="000000"/>
                <w:lang w:eastAsia="ru-RU"/>
              </w:rPr>
              <w:t>Во время тематической экскурсии «Москва в судьбе Марины Цветаевой» водитель автобуса отказывается заезжать в переулок к дому, в котором прошло детство поэта, и позволил себе нетак</w:t>
            </w:r>
            <w:r w:rsidRPr="00F02101">
              <w:rPr>
                <w:rFonts w:ascii="Times New Roman" w:eastAsia="Times New Roman" w:hAnsi="Times New Roman" w:cs="Times New Roman"/>
                <w:color w:val="000000"/>
                <w:lang w:eastAsia="ru-RU"/>
              </w:rPr>
              <w:softHyphen/>
              <w:t xml:space="preserve">тично высказаться по отношению к экскурсоводу. </w:t>
            </w:r>
            <w:r w:rsidRPr="00F02101">
              <w:rPr>
                <w:rFonts w:ascii="Times New Roman" w:eastAsia="Times New Roman" w:hAnsi="Times New Roman" w:cs="Times New Roman"/>
                <w:i/>
                <w:iCs/>
                <w:color w:val="000000"/>
                <w:lang w:eastAsia="ru-RU"/>
              </w:rPr>
              <w:t>Действия экскурсовода в данной ситуации?</w:t>
            </w:r>
          </w:p>
          <w:p w14:paraId="2515102F" w14:textId="77777777" w:rsidR="00F02101" w:rsidRPr="00F02101" w:rsidRDefault="00F02101" w:rsidP="00F02101">
            <w:pPr>
              <w:widowControl w:val="0"/>
              <w:numPr>
                <w:ilvl w:val="0"/>
                <w:numId w:val="6"/>
              </w:numPr>
              <w:shd w:val="clear" w:color="auto" w:fill="FFFFFF"/>
              <w:autoSpaceDE w:val="0"/>
              <w:autoSpaceDN w:val="0"/>
              <w:adjustRightInd w:val="0"/>
              <w:ind w:firstLine="680"/>
              <w:jc w:val="both"/>
              <w:rPr>
                <w:rFonts w:ascii="Times New Roman" w:eastAsia="Times New Roman" w:hAnsi="Times New Roman" w:cs="Times New Roman"/>
                <w:lang w:eastAsia="ru-RU"/>
              </w:rPr>
            </w:pPr>
            <w:r w:rsidRPr="00F02101">
              <w:rPr>
                <w:rFonts w:ascii="Times New Roman" w:eastAsia="Times New Roman" w:hAnsi="Times New Roman" w:cs="Times New Roman"/>
                <w:color w:val="000000"/>
                <w:lang w:eastAsia="ru-RU"/>
              </w:rPr>
              <w:t>Во время тематической экскурсии «Рахманинов в Москве» водитель ехал со скоростью 70-80 км/час. На замечание экскур</w:t>
            </w:r>
            <w:r w:rsidRPr="00F02101">
              <w:rPr>
                <w:rFonts w:ascii="Times New Roman" w:eastAsia="Times New Roman" w:hAnsi="Times New Roman" w:cs="Times New Roman"/>
                <w:color w:val="000000"/>
                <w:lang w:eastAsia="ru-RU"/>
              </w:rPr>
              <w:softHyphen/>
              <w:t>совода снизить скорость, он заявил: «Дорога свободна, допус</w:t>
            </w:r>
            <w:r w:rsidRPr="00F02101">
              <w:rPr>
                <w:rFonts w:ascii="Times New Roman" w:eastAsia="Times New Roman" w:hAnsi="Times New Roman" w:cs="Times New Roman"/>
                <w:color w:val="000000"/>
                <w:lang w:eastAsia="ru-RU"/>
              </w:rPr>
              <w:softHyphen/>
              <w:t>тимая скорость - 80 км/час»</w:t>
            </w:r>
            <w:r w:rsidRPr="00F02101">
              <w:rPr>
                <w:rFonts w:ascii="Times New Roman" w:eastAsia="Times New Roman" w:hAnsi="Times New Roman" w:cs="Times New Roman"/>
                <w:i/>
                <w:iCs/>
                <w:color w:val="000000"/>
                <w:lang w:eastAsia="ru-RU"/>
              </w:rPr>
              <w:t>Как должен вести себя экскурсовод?</w:t>
            </w:r>
          </w:p>
          <w:p w14:paraId="25151030" w14:textId="77777777" w:rsidR="00F02101" w:rsidRPr="00F02101" w:rsidRDefault="00F02101" w:rsidP="00F02101">
            <w:pPr>
              <w:widowControl w:val="0"/>
              <w:numPr>
                <w:ilvl w:val="0"/>
                <w:numId w:val="6"/>
              </w:numPr>
              <w:shd w:val="clear" w:color="auto" w:fill="FFFFFF"/>
              <w:autoSpaceDE w:val="0"/>
              <w:autoSpaceDN w:val="0"/>
              <w:adjustRightInd w:val="0"/>
              <w:ind w:firstLine="680"/>
              <w:jc w:val="both"/>
              <w:rPr>
                <w:rFonts w:ascii="Times New Roman" w:eastAsia="Times New Roman" w:hAnsi="Times New Roman" w:cs="Times New Roman"/>
                <w:lang w:eastAsia="ru-RU"/>
              </w:rPr>
            </w:pPr>
            <w:r w:rsidRPr="00F02101">
              <w:rPr>
                <w:rFonts w:ascii="Times New Roman" w:eastAsia="Times New Roman" w:hAnsi="Times New Roman" w:cs="Times New Roman"/>
                <w:color w:val="000000"/>
                <w:lang w:eastAsia="ru-RU"/>
              </w:rPr>
              <w:t>Группа отправилась в туристскую поездку по маршруту «Москва-Суздаль-Владимир-Москва». В дороге одному из ту</w:t>
            </w:r>
            <w:r w:rsidRPr="00F02101">
              <w:rPr>
                <w:rFonts w:ascii="Times New Roman" w:eastAsia="Times New Roman" w:hAnsi="Times New Roman" w:cs="Times New Roman"/>
                <w:color w:val="000000"/>
                <w:lang w:eastAsia="ru-RU"/>
              </w:rPr>
              <w:softHyphen/>
              <w:t xml:space="preserve">ристов стало плохо. </w:t>
            </w:r>
            <w:r w:rsidRPr="00F02101">
              <w:rPr>
                <w:rFonts w:ascii="Times New Roman" w:eastAsia="Times New Roman" w:hAnsi="Times New Roman" w:cs="Times New Roman"/>
                <w:i/>
                <w:iCs/>
                <w:color w:val="000000"/>
                <w:lang w:eastAsia="ru-RU"/>
              </w:rPr>
              <w:t>Как экскурсовод может помочь туристу?</w:t>
            </w:r>
          </w:p>
          <w:p w14:paraId="25151031" w14:textId="77777777" w:rsidR="00F02101" w:rsidRPr="00F02101" w:rsidRDefault="00F02101" w:rsidP="00F02101">
            <w:pPr>
              <w:widowControl w:val="0"/>
              <w:numPr>
                <w:ilvl w:val="0"/>
                <w:numId w:val="6"/>
              </w:numPr>
              <w:shd w:val="clear" w:color="auto" w:fill="FFFFFF"/>
              <w:autoSpaceDE w:val="0"/>
              <w:autoSpaceDN w:val="0"/>
              <w:adjustRightInd w:val="0"/>
              <w:ind w:firstLine="680"/>
              <w:jc w:val="both"/>
              <w:rPr>
                <w:rFonts w:ascii="Times New Roman" w:eastAsia="Times New Roman" w:hAnsi="Times New Roman" w:cs="Times New Roman"/>
                <w:lang w:eastAsia="ru-RU"/>
              </w:rPr>
            </w:pPr>
            <w:r w:rsidRPr="00F02101">
              <w:rPr>
                <w:rFonts w:ascii="Times New Roman" w:eastAsia="Times New Roman" w:hAnsi="Times New Roman" w:cs="Times New Roman"/>
                <w:color w:val="000000"/>
                <w:lang w:eastAsia="ru-RU"/>
              </w:rPr>
              <w:t>После посещения музея на маршруте «Москва-Ясная Поля</w:t>
            </w:r>
            <w:r w:rsidRPr="00F02101">
              <w:rPr>
                <w:rFonts w:ascii="Times New Roman" w:eastAsia="Times New Roman" w:hAnsi="Times New Roman" w:cs="Times New Roman"/>
                <w:color w:val="000000"/>
                <w:lang w:eastAsia="ru-RU"/>
              </w:rPr>
              <w:softHyphen/>
              <w:t xml:space="preserve">на-Москва» турист обнаружил, что оставленный им в автобусе бумажник с деньгами пропал. </w:t>
            </w:r>
            <w:r w:rsidRPr="00F02101">
              <w:rPr>
                <w:rFonts w:ascii="Times New Roman" w:eastAsia="Times New Roman" w:hAnsi="Times New Roman" w:cs="Times New Roman"/>
                <w:i/>
                <w:iCs/>
                <w:color w:val="000000"/>
                <w:lang w:eastAsia="ru-RU"/>
              </w:rPr>
              <w:t>Можно ли было избежать этой неприятности? Чем может помочь экскурсовод туристу?</w:t>
            </w:r>
          </w:p>
        </w:tc>
      </w:tr>
      <w:tr w:rsidR="00F02101" w:rsidRPr="00F02101" w14:paraId="25151056" w14:textId="77777777" w:rsidTr="00F02101">
        <w:tc>
          <w:tcPr>
            <w:tcW w:w="880" w:type="dxa"/>
          </w:tcPr>
          <w:p w14:paraId="25151033" w14:textId="77777777" w:rsidR="00F02101" w:rsidRPr="00F02101" w:rsidRDefault="00F02101" w:rsidP="00F02101">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lastRenderedPageBreak/>
              <w:t>8.</w:t>
            </w:r>
          </w:p>
        </w:tc>
        <w:tc>
          <w:tcPr>
            <w:tcW w:w="1985" w:type="dxa"/>
          </w:tcPr>
          <w:p w14:paraId="25151034" w14:textId="77777777" w:rsidR="00F02101" w:rsidRPr="00F02101" w:rsidRDefault="00F02101" w:rsidP="00F02101">
            <w:pPr>
              <w:tabs>
                <w:tab w:val="num" w:pos="284"/>
              </w:tabs>
              <w:rPr>
                <w:rFonts w:ascii="Times New Roman" w:eastAsia="Times New Roman" w:hAnsi="Times New Roman" w:cs="Times New Roman"/>
                <w:iCs/>
                <w:szCs w:val="20"/>
                <w:lang w:eastAsia="ru-RU"/>
              </w:rPr>
            </w:pPr>
            <w:r w:rsidRPr="00F02101">
              <w:rPr>
                <w:rFonts w:ascii="Times New Roman" w:eastAsia="Times New Roman" w:hAnsi="Times New Roman" w:cs="Times New Roman"/>
                <w:iCs/>
                <w:szCs w:val="20"/>
                <w:lang w:eastAsia="ru-RU"/>
              </w:rPr>
              <w:t>Презентация</w:t>
            </w:r>
          </w:p>
        </w:tc>
        <w:tc>
          <w:tcPr>
            <w:tcW w:w="6798" w:type="dxa"/>
          </w:tcPr>
          <w:p w14:paraId="25151035"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Важным этапом подготовки к защите учебно-исследовательской работы (проекта) является подготовка презентации. Презентация - системный итог исследовательской работы студента, в нее вынесены все основные результаты исследовательской деятельности.</w:t>
            </w:r>
          </w:p>
          <w:p w14:paraId="25151036"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Выполнение презентаций для защиты УИР (проекта) позволяет логически выстроить материал, систематизировать его, представить к защите, приобрести опыт выступления перед аудиторией, формирует коммуникативные компетентности студентов.</w:t>
            </w:r>
          </w:p>
          <w:p w14:paraId="25151037"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Для оптимального отбора содержания материала работы в презентации необходимо выделить ключевые понятия, теории, проблемы, которые раскрываются в презентации в виде схем, диаграмм, таблиц, с указанием авторов. На каждом слайде определяется заголовок по содержанию материала.</w:t>
            </w:r>
          </w:p>
          <w:p w14:paraId="25151038"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Оптимальное количество слайдов, предлагаемое к защите работы – 10-15. Объем материала, представленного в одном слайде должен отражать в основном заголовок слайда.</w:t>
            </w:r>
          </w:p>
          <w:p w14:paraId="25151039"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Для оформления слайдов презентации рекомендуется использовать простые шаблоны без анимации, соблюдать единый стиль оформления всех слайдов. Не рекомендуется на одном слайде использовать более 3 цветов: один для фона, один для заголовков, один для текста. Смена слайдов устанавливается по щелчку без времени. Шрифт, выбираемый для презентации должен</w:t>
            </w:r>
          </w:p>
          <w:p w14:paraId="2515103A"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обеспечивать читаемость на экране и быть в пределах размеров - 18-72 пт, что обеспечивает презентабельность представленной информации. Шрифт на слайдах презентации должен соответствовать выбранному шаблону оформления. Не следует использовать разные шрифты в одной презентации. При копировании текста из программы Word на слайд он должен быть вставлен в текстовые рамки на слайде.</w:t>
            </w:r>
          </w:p>
          <w:p w14:paraId="2515103B"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Алгоритм выстраивания презентации соответствует логической структуре работы и отражает последовательность ее этапов. Независимо от алгоритма выстраивания презентации, следующие слайды являются обязательными. В содержание первого слайда выносится полное наименование образовательного учреждения, согласно уставу, тема УИР (проекта), ФИО студента, ФИО руководителя.</w:t>
            </w:r>
          </w:p>
          <w:p w14:paraId="2515103C" w14:textId="77777777" w:rsidR="00F02101" w:rsidRPr="00F02101" w:rsidRDefault="00F02101" w:rsidP="00F02101">
            <w:pPr>
              <w:shd w:val="clear" w:color="auto" w:fill="FFFFFF"/>
              <w:rPr>
                <w:rFonts w:ascii="Times New Roman" w:eastAsia="Times New Roman" w:hAnsi="Times New Roman" w:cs="Times New Roman"/>
                <w:b/>
                <w:i/>
                <w:color w:val="000000"/>
                <w:lang w:eastAsia="ru-RU"/>
              </w:rPr>
            </w:pPr>
            <w:r w:rsidRPr="00F02101">
              <w:rPr>
                <w:rFonts w:ascii="Times New Roman" w:eastAsia="Times New Roman" w:hAnsi="Times New Roman" w:cs="Times New Roman"/>
                <w:b/>
                <w:i/>
                <w:color w:val="000000"/>
                <w:lang w:eastAsia="ru-RU"/>
              </w:rPr>
              <w:t>Образец:</w:t>
            </w:r>
          </w:p>
          <w:p w14:paraId="2515103D"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lastRenderedPageBreak/>
              <w:t>Министерство образования Иркутской области Государственное</w:t>
            </w:r>
          </w:p>
          <w:p w14:paraId="2515103E"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автономное профессиональное образовательное учреждение Иркутской области «Иркутский техникум индустрии питания»</w:t>
            </w:r>
          </w:p>
          <w:p w14:paraId="2515103F"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Учебно-исследовательская работа (проект) по теме:_____________</w:t>
            </w:r>
          </w:p>
          <w:p w14:paraId="25151040"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Студента(ки):___________________________________</w:t>
            </w:r>
          </w:p>
          <w:p w14:paraId="25151041"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По специальности/профессии:________________________________</w:t>
            </w:r>
          </w:p>
          <w:p w14:paraId="25151042"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Руководитель:_________________________________________</w:t>
            </w:r>
          </w:p>
          <w:p w14:paraId="25151043"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Слайды с заголовком - Понятийный аппарат исследования</w:t>
            </w:r>
          </w:p>
          <w:p w14:paraId="25151044"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Слайд – Объект исследования и предмет исследования</w:t>
            </w:r>
          </w:p>
          <w:p w14:paraId="25151045"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Слайд - Цель исследования и задачи исследования</w:t>
            </w:r>
          </w:p>
          <w:p w14:paraId="25151046"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Слайды с теоретическими положениями, выносимыми на</w:t>
            </w:r>
          </w:p>
          <w:p w14:paraId="25151047"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защиту.</w:t>
            </w:r>
          </w:p>
          <w:p w14:paraId="25151048"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Слайды, иллюстрирующие этапы и результаты</w:t>
            </w:r>
          </w:p>
          <w:p w14:paraId="25151049"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(количественные и качественные) опытно-экспериментальной части</w:t>
            </w:r>
          </w:p>
          <w:p w14:paraId="2515104A"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работы.</w:t>
            </w:r>
          </w:p>
          <w:p w14:paraId="2515104B"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Последний слайд – Спасибо за внимание.</w:t>
            </w:r>
          </w:p>
          <w:p w14:paraId="2515104C"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9.8. В презентации материал целесообразнее представлять в</w:t>
            </w:r>
          </w:p>
          <w:p w14:paraId="2515104D"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виде таблиц, моделей, программ.</w:t>
            </w:r>
          </w:p>
          <w:p w14:paraId="2515104E"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9.9. В практической части работы рекомендуется использовать</w:t>
            </w:r>
          </w:p>
          <w:p w14:paraId="2515104F"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фотографии, графики, диаграммы, таблицы, рекомендации,</w:t>
            </w:r>
          </w:p>
          <w:p w14:paraId="25151050"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характеристики.</w:t>
            </w:r>
          </w:p>
          <w:p w14:paraId="25151051"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9.10. На слайде с результатами исследования рекомендуется</w:t>
            </w:r>
          </w:p>
          <w:p w14:paraId="25151052"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представлять обобщенные результаты практической части работы.</w:t>
            </w:r>
          </w:p>
          <w:p w14:paraId="25151053"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9.11. На слайде по результатам работы следует представить</w:t>
            </w:r>
          </w:p>
          <w:p w14:paraId="25151054"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динамику результатов исследования по обозначенной проблеме или</w:t>
            </w:r>
          </w:p>
          <w:p w14:paraId="25151055"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оценку результатов конечного продукта.</w:t>
            </w:r>
          </w:p>
        </w:tc>
      </w:tr>
      <w:tr w:rsidR="00F02101" w:rsidRPr="00F02101" w14:paraId="2515106A" w14:textId="77777777" w:rsidTr="00F02101">
        <w:tc>
          <w:tcPr>
            <w:tcW w:w="880" w:type="dxa"/>
          </w:tcPr>
          <w:p w14:paraId="25151057" w14:textId="77777777" w:rsidR="00F02101" w:rsidRPr="00F02101" w:rsidRDefault="00F02101" w:rsidP="00F02101">
            <w:pPr>
              <w:tabs>
                <w:tab w:val="num" w:pos="284"/>
              </w:tabs>
              <w:rPr>
                <w:rFonts w:ascii="Times New Roman" w:eastAsia="Times New Roman" w:hAnsi="Times New Roman" w:cs="Times New Roman"/>
                <w:sz w:val="20"/>
                <w:szCs w:val="20"/>
                <w:lang w:eastAsia="ru-RU"/>
              </w:rPr>
            </w:pPr>
            <w:r w:rsidRPr="00F02101">
              <w:rPr>
                <w:rFonts w:ascii="Times New Roman" w:eastAsia="Times New Roman" w:hAnsi="Times New Roman" w:cs="Times New Roman"/>
                <w:sz w:val="20"/>
                <w:szCs w:val="20"/>
                <w:lang w:eastAsia="ru-RU"/>
              </w:rPr>
              <w:lastRenderedPageBreak/>
              <w:t>9.</w:t>
            </w:r>
          </w:p>
        </w:tc>
        <w:tc>
          <w:tcPr>
            <w:tcW w:w="1985" w:type="dxa"/>
          </w:tcPr>
          <w:p w14:paraId="25151058" w14:textId="77777777" w:rsidR="00F02101" w:rsidRPr="00F02101" w:rsidRDefault="00F02101" w:rsidP="00F02101">
            <w:pPr>
              <w:tabs>
                <w:tab w:val="num" w:pos="284"/>
              </w:tabs>
              <w:rPr>
                <w:rFonts w:ascii="Times New Roman" w:eastAsia="Times New Roman" w:hAnsi="Times New Roman" w:cs="Times New Roman"/>
                <w:iCs/>
                <w:szCs w:val="20"/>
                <w:lang w:eastAsia="ru-RU"/>
              </w:rPr>
            </w:pPr>
            <w:r w:rsidRPr="00F02101">
              <w:rPr>
                <w:rFonts w:ascii="Times New Roman" w:eastAsia="Times New Roman" w:hAnsi="Times New Roman" w:cs="Times New Roman"/>
                <w:iCs/>
                <w:szCs w:val="20"/>
                <w:lang w:eastAsia="ru-RU"/>
              </w:rPr>
              <w:t>Подготовка к зачету/экзамену</w:t>
            </w:r>
          </w:p>
        </w:tc>
        <w:tc>
          <w:tcPr>
            <w:tcW w:w="6798" w:type="dxa"/>
          </w:tcPr>
          <w:p w14:paraId="25151059"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Экзаменационная сессия - это серия экзаменов, установленных учебным планом. Между экзаменами интервал 3-4 дня.</w:t>
            </w:r>
          </w:p>
          <w:p w14:paraId="2515105A"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 эти 3-4 дня нужно систематизировать уже имеющиеся знания. На</w:t>
            </w:r>
          </w:p>
          <w:p w14:paraId="2515105B"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14:paraId="2515105C"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Требования к организации подготовки к экзаменам те же, что и при занятиях в течение семестра, но соблюдаться они должны более строго.</w:t>
            </w:r>
          </w:p>
          <w:p w14:paraId="2515105D"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w:t>
            </w:r>
          </w:p>
          <w:p w14:paraId="2515105E"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w:t>
            </w:r>
          </w:p>
          <w:p w14:paraId="2515105F"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14:paraId="25151060"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w:t>
            </w:r>
          </w:p>
          <w:p w14:paraId="25151061"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сигналов.</w:t>
            </w:r>
          </w:p>
          <w:p w14:paraId="25151062"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Систематическая подготовка к занятиям в течение семестра позволит</w:t>
            </w:r>
          </w:p>
          <w:p w14:paraId="25151063" w14:textId="77777777" w:rsidR="00F02101" w:rsidRPr="00F02101" w:rsidRDefault="00F02101" w:rsidP="00F02101">
            <w:pPr>
              <w:shd w:val="clear" w:color="auto" w:fill="FFFFFF"/>
              <w:rPr>
                <w:rFonts w:ascii="yandex-sans" w:eastAsia="Times New Roman" w:hAnsi="yandex-sans" w:cs="Times New Roman"/>
                <w:color w:val="000000"/>
                <w:sz w:val="27"/>
                <w:szCs w:val="27"/>
                <w:lang w:eastAsia="ru-RU"/>
              </w:rPr>
            </w:pPr>
            <w:r w:rsidRPr="00F02101">
              <w:rPr>
                <w:rFonts w:ascii="Times New Roman" w:eastAsia="Times New Roman" w:hAnsi="Times New Roman" w:cs="Times New Roman"/>
                <w:color w:val="000000"/>
                <w:lang w:eastAsia="ru-RU"/>
              </w:rPr>
              <w:t>использовать время экзаменационной сессии для систематизации знаний.</w:t>
            </w:r>
          </w:p>
          <w:p w14:paraId="25151064"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w:t>
            </w:r>
          </w:p>
          <w:p w14:paraId="25151065"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lastRenderedPageBreak/>
              <w:t>семинарах), эта работа может занять много времени, но все остальное – это уже технические детали (главное – это ориентировка в материале).</w:t>
            </w:r>
          </w:p>
          <w:p w14:paraId="25151066"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Сама подготовка связана не только с «запоминанием». Подготовка также предполагает и переосмысление материала, и даже рассмотрение альтернативных идей.</w:t>
            </w:r>
          </w:p>
          <w:p w14:paraId="25151067"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w:t>
            </w:r>
          </w:p>
          <w:p w14:paraId="25151068"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студента работа, более сложная и важная, чем простое поглощение массы учебной информации.</w:t>
            </w:r>
          </w:p>
          <w:p w14:paraId="25151069" w14:textId="77777777" w:rsidR="00F02101" w:rsidRPr="00F02101" w:rsidRDefault="00F02101" w:rsidP="00F02101">
            <w:pPr>
              <w:shd w:val="clear" w:color="auto" w:fill="FFFFFF"/>
              <w:rPr>
                <w:rFonts w:ascii="Times New Roman" w:eastAsia="Times New Roman" w:hAnsi="Times New Roman" w:cs="Times New Roman"/>
                <w:color w:val="000000"/>
                <w:lang w:eastAsia="ru-RU"/>
              </w:rPr>
            </w:pPr>
            <w:r w:rsidRPr="00F02101">
              <w:rPr>
                <w:rFonts w:ascii="Times New Roman" w:eastAsia="Times New Roman" w:hAnsi="Times New Roman" w:cs="Times New Roman"/>
                <w:color w:val="000000"/>
                <w:lang w:eastAsia="ru-RU"/>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tc>
      </w:tr>
    </w:tbl>
    <w:p w14:paraId="2515106B" w14:textId="77777777" w:rsidR="00F02101" w:rsidRPr="00F02101" w:rsidRDefault="00F02101" w:rsidP="00F02101">
      <w:pPr>
        <w:spacing w:after="0" w:line="240" w:lineRule="auto"/>
        <w:jc w:val="center"/>
        <w:rPr>
          <w:rFonts w:ascii="Times New Roman" w:eastAsia="Times New Roman" w:hAnsi="Times New Roman" w:cs="Times New Roman"/>
          <w:b/>
          <w:sz w:val="24"/>
          <w:szCs w:val="24"/>
          <w:lang w:eastAsia="ru-RU"/>
        </w:rPr>
      </w:pPr>
    </w:p>
    <w:p w14:paraId="2515106C" w14:textId="77777777" w:rsidR="00F02101" w:rsidRPr="00F02101" w:rsidRDefault="00F02101" w:rsidP="00F02101">
      <w:pPr>
        <w:keepNext/>
        <w:keepLines/>
        <w:numPr>
          <w:ilvl w:val="0"/>
          <w:numId w:val="4"/>
        </w:numPr>
        <w:spacing w:before="40" w:after="0" w:line="240" w:lineRule="auto"/>
        <w:outlineLvl w:val="1"/>
        <w:rPr>
          <w:rFonts w:ascii="Times New Roman" w:eastAsia="Times New Roman" w:hAnsi="Times New Roman" w:cs="Times New Roman"/>
          <w:b/>
          <w:sz w:val="26"/>
          <w:szCs w:val="26"/>
          <w:lang w:eastAsia="ru-RU"/>
        </w:rPr>
      </w:pPr>
      <w:bookmarkStart w:id="8" w:name="_Toc1572541"/>
      <w:r w:rsidRPr="00F02101">
        <w:rPr>
          <w:rFonts w:ascii="Times New Roman" w:eastAsia="Times New Roman" w:hAnsi="Times New Roman" w:cs="Times New Roman"/>
          <w:b/>
          <w:sz w:val="26"/>
          <w:szCs w:val="26"/>
          <w:lang w:eastAsia="ru-RU"/>
        </w:rPr>
        <w:t>Оценка самостоятельной работы</w:t>
      </w:r>
      <w:bookmarkEnd w:id="8"/>
      <w:r w:rsidRPr="00F02101">
        <w:rPr>
          <w:rFonts w:ascii="Times New Roman" w:eastAsia="Times New Roman" w:hAnsi="Times New Roman" w:cs="Times New Roman"/>
          <w:b/>
          <w:sz w:val="26"/>
          <w:szCs w:val="26"/>
          <w:lang w:eastAsia="ru-RU"/>
        </w:rPr>
        <w:t xml:space="preserve"> </w:t>
      </w:r>
    </w:p>
    <w:p w14:paraId="2515106D" w14:textId="77777777" w:rsidR="00F02101" w:rsidRDefault="00F02101" w:rsidP="00F02101">
      <w:pPr>
        <w:spacing w:after="0" w:line="240" w:lineRule="auto"/>
        <w:ind w:firstLine="720"/>
        <w:jc w:val="both"/>
        <w:rPr>
          <w:rFonts w:ascii="Times New Roman" w:eastAsia="Times New Roman" w:hAnsi="Times New Roman" w:cs="Times New Roman"/>
          <w:sz w:val="24"/>
          <w:szCs w:val="24"/>
          <w:lang w:eastAsia="ru-RU"/>
        </w:rPr>
      </w:pPr>
    </w:p>
    <w:p w14:paraId="2515106E" w14:textId="77777777" w:rsidR="00F02101" w:rsidRPr="00535C9E" w:rsidRDefault="00F02101" w:rsidP="00F02101">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14:paraId="2515106F" w14:textId="77777777" w:rsidR="00F02101" w:rsidRPr="00535C9E" w:rsidRDefault="00F02101" w:rsidP="00F02101">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14:paraId="25151070" w14:textId="77777777" w:rsidR="00F02101" w:rsidRPr="00535C9E" w:rsidRDefault="00F02101" w:rsidP="00F02101">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14:paraId="25151071" w14:textId="77777777" w:rsidR="00F02101" w:rsidRPr="00535C9E" w:rsidRDefault="00F02101" w:rsidP="00F02101">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14:paraId="25151072" w14:textId="77777777" w:rsidR="00F02101" w:rsidRPr="00535C9E" w:rsidRDefault="00F02101" w:rsidP="00F02101">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Учет работы студентов  в ходе семестра будет оцениваться на основе следующих критериев:</w:t>
      </w:r>
    </w:p>
    <w:p w14:paraId="25151073" w14:textId="77777777" w:rsidR="00F02101" w:rsidRPr="00535C9E" w:rsidRDefault="00F02101" w:rsidP="00F02101">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 xml:space="preserve">Работа по дисциплине состоит из двух частей: работа в течение семестра и ответ на </w:t>
      </w:r>
      <w:r>
        <w:rPr>
          <w:rFonts w:ascii="Times New Roman" w:eastAsia="Times New Roman" w:hAnsi="Times New Roman" w:cs="Times New Roman"/>
          <w:sz w:val="24"/>
          <w:szCs w:val="24"/>
          <w:lang w:eastAsia="ru-RU"/>
        </w:rPr>
        <w:t>экзамене</w:t>
      </w:r>
      <w:r w:rsidRPr="00535C9E">
        <w:rPr>
          <w:rFonts w:ascii="Times New Roman" w:eastAsia="Times New Roman" w:hAnsi="Times New Roman" w:cs="Times New Roman"/>
          <w:sz w:val="24"/>
          <w:szCs w:val="24"/>
          <w:lang w:eastAsia="ru-RU"/>
        </w:rPr>
        <w:t>.</w:t>
      </w:r>
    </w:p>
    <w:p w14:paraId="25151074" w14:textId="77777777" w:rsidR="00F02101" w:rsidRPr="00535C9E" w:rsidRDefault="00F02101" w:rsidP="00F02101">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 xml:space="preserve">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14:paraId="25151075" w14:textId="77777777" w:rsidR="00F02101" w:rsidRPr="00535C9E" w:rsidRDefault="00F02101" w:rsidP="00F02101">
      <w:pPr>
        <w:spacing w:after="0" w:line="240" w:lineRule="auto"/>
        <w:jc w:val="center"/>
        <w:rPr>
          <w:rFonts w:ascii="Times New Roman" w:eastAsia="Times New Roman" w:hAnsi="Times New Roman" w:cs="Times New Roman"/>
          <w:b/>
          <w:bCs/>
          <w:sz w:val="24"/>
          <w:szCs w:val="24"/>
          <w:lang w:eastAsia="ru-RU"/>
        </w:rPr>
      </w:pPr>
    </w:p>
    <w:p w14:paraId="25151076" w14:textId="77777777" w:rsidR="00F02101" w:rsidRPr="00E33410" w:rsidRDefault="00F02101" w:rsidP="00F0210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E33410">
        <w:rPr>
          <w:rFonts w:ascii="Times New Roman" w:eastAsia="Times New Roman" w:hAnsi="Times New Roman" w:cs="Times New Roman"/>
          <w:sz w:val="24"/>
          <w:szCs w:val="24"/>
          <w:lang w:eastAsia="zh-CN"/>
        </w:rPr>
        <w:t xml:space="preserve">Разработано  в соответствии с требованиями ФГОС ВО </w:t>
      </w:r>
    </w:p>
    <w:p w14:paraId="25151078" w14:textId="589BC766" w:rsidR="00F02101" w:rsidRDefault="00F02101" w:rsidP="00F0210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E33410">
        <w:rPr>
          <w:rFonts w:ascii="Times New Roman" w:eastAsia="Times New Roman" w:hAnsi="Times New Roman" w:cs="Times New Roman"/>
          <w:sz w:val="24"/>
          <w:szCs w:val="24"/>
          <w:lang w:eastAsia="zh-CN"/>
        </w:rPr>
        <w:t xml:space="preserve">Составитель: </w:t>
      </w:r>
      <w:r w:rsidR="000C01B1">
        <w:rPr>
          <w:rFonts w:ascii="Times New Roman" w:hAnsi="Times New Roman" w:cs="Times New Roman"/>
          <w:sz w:val="24"/>
          <w:szCs w:val="24"/>
        </w:rPr>
        <w:t xml:space="preserve">к.филол.н., доцент кафедры </w:t>
      </w:r>
      <w:r w:rsidR="00D11A3D">
        <w:rPr>
          <w:rFonts w:ascii="Times New Roman" w:hAnsi="Times New Roman" w:cs="Times New Roman"/>
          <w:sz w:val="24"/>
          <w:szCs w:val="24"/>
        </w:rPr>
        <w:t>управления и экономики культуры</w:t>
      </w:r>
      <w:r w:rsidR="000C01B1">
        <w:rPr>
          <w:rFonts w:ascii="Times New Roman" w:hAnsi="Times New Roman" w:cs="Times New Roman"/>
          <w:sz w:val="24"/>
          <w:szCs w:val="24"/>
        </w:rPr>
        <w:t xml:space="preserve"> Князев И.В.</w:t>
      </w:r>
    </w:p>
    <w:p w14:paraId="378A9E2F" w14:textId="77777777" w:rsidR="00905536" w:rsidRPr="00E33410" w:rsidRDefault="00905536" w:rsidP="00F0210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
    <w:p w14:paraId="25151079" w14:textId="50F47ECD" w:rsidR="00F02101" w:rsidRPr="00E33410" w:rsidRDefault="00F02101" w:rsidP="00F0210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E33410">
        <w:rPr>
          <w:rFonts w:ascii="Times New Roman" w:eastAsia="Times New Roman" w:hAnsi="Times New Roman" w:cs="Times New Roman"/>
          <w:sz w:val="24"/>
          <w:szCs w:val="24"/>
          <w:lang w:eastAsia="zh-CN"/>
        </w:rPr>
        <w:t xml:space="preserve">Рассмотрено  на заседании кафедры </w:t>
      </w:r>
      <w:r w:rsidR="00D11A3D">
        <w:rPr>
          <w:rFonts w:ascii="Times New Roman" w:eastAsia="Times New Roman" w:hAnsi="Times New Roman" w:cs="Times New Roman"/>
          <w:i/>
          <w:sz w:val="24"/>
          <w:szCs w:val="24"/>
          <w:lang w:eastAsia="zh-CN"/>
        </w:rPr>
        <w:t>управления и экономики культуры</w:t>
      </w:r>
    </w:p>
    <w:p w14:paraId="2515107A" w14:textId="158320AC" w:rsidR="00F02101" w:rsidRPr="00E33410" w:rsidRDefault="00F02101" w:rsidP="00F0210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E33410">
        <w:rPr>
          <w:rFonts w:ascii="Times New Roman" w:eastAsia="Times New Roman" w:hAnsi="Times New Roman" w:cs="Times New Roman"/>
          <w:i/>
          <w:sz w:val="24"/>
          <w:szCs w:val="24"/>
          <w:lang w:eastAsia="zh-CN"/>
        </w:rPr>
        <w:t xml:space="preserve">Протокол № </w:t>
      </w:r>
      <w:r w:rsidR="00905536">
        <w:rPr>
          <w:rFonts w:ascii="Times New Roman" w:eastAsia="Times New Roman" w:hAnsi="Times New Roman" w:cs="Times New Roman"/>
          <w:i/>
          <w:sz w:val="24"/>
          <w:szCs w:val="24"/>
          <w:lang w:eastAsia="zh-CN"/>
        </w:rPr>
        <w:t>1</w:t>
      </w:r>
      <w:r w:rsidRPr="00E33410">
        <w:rPr>
          <w:rFonts w:ascii="Times New Roman" w:eastAsia="Times New Roman" w:hAnsi="Times New Roman" w:cs="Times New Roman"/>
          <w:i/>
          <w:sz w:val="24"/>
          <w:szCs w:val="24"/>
          <w:lang w:eastAsia="zh-CN"/>
        </w:rPr>
        <w:t xml:space="preserve"> 0</w:t>
      </w:r>
      <w:r w:rsidR="00905536">
        <w:rPr>
          <w:rFonts w:ascii="Times New Roman" w:eastAsia="Times New Roman" w:hAnsi="Times New Roman" w:cs="Times New Roman"/>
          <w:i/>
          <w:sz w:val="24"/>
          <w:szCs w:val="24"/>
          <w:lang w:eastAsia="zh-CN"/>
        </w:rPr>
        <w:t>2</w:t>
      </w:r>
      <w:r w:rsidRPr="00E33410">
        <w:rPr>
          <w:rFonts w:ascii="Times New Roman" w:eastAsia="Times New Roman" w:hAnsi="Times New Roman" w:cs="Times New Roman"/>
          <w:i/>
          <w:sz w:val="24"/>
          <w:szCs w:val="24"/>
          <w:lang w:eastAsia="zh-CN"/>
        </w:rPr>
        <w:t>.09.202</w:t>
      </w:r>
      <w:r w:rsidR="00905536">
        <w:rPr>
          <w:rFonts w:ascii="Times New Roman" w:eastAsia="Times New Roman" w:hAnsi="Times New Roman" w:cs="Times New Roman"/>
          <w:i/>
          <w:sz w:val="24"/>
          <w:szCs w:val="24"/>
          <w:lang w:eastAsia="zh-CN"/>
        </w:rPr>
        <w:t>4</w:t>
      </w:r>
    </w:p>
    <w:p w14:paraId="2515107B" w14:textId="77777777" w:rsidR="00F02101" w:rsidRPr="00715E85" w:rsidRDefault="00F02101" w:rsidP="00F02101">
      <w:pPr>
        <w:rPr>
          <w:rFonts w:ascii="Times New Roman" w:hAnsi="Times New Roman" w:cs="Times New Roman"/>
          <w:sz w:val="24"/>
          <w:szCs w:val="24"/>
        </w:rPr>
      </w:pPr>
    </w:p>
    <w:p w14:paraId="2515107C" w14:textId="77777777" w:rsidR="00F02101" w:rsidRDefault="00F02101" w:rsidP="00F02101">
      <w:pPr>
        <w:rPr>
          <w:rFonts w:ascii="Times New Roman" w:hAnsi="Times New Roman" w:cs="Times New Roman"/>
          <w:sz w:val="24"/>
          <w:szCs w:val="24"/>
        </w:rPr>
      </w:pPr>
    </w:p>
    <w:sectPr w:rsidR="00F021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andex-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F37"/>
    <w:multiLevelType w:val="hybridMultilevel"/>
    <w:tmpl w:val="2E0271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9E2F29"/>
    <w:multiLevelType w:val="hybridMultilevel"/>
    <w:tmpl w:val="F642EA9E"/>
    <w:lvl w:ilvl="0" w:tplc="5674068A">
      <w:start w:val="1"/>
      <w:numFmt w:val="decimal"/>
      <w:lvlText w:val="%1."/>
      <w:lvlJc w:val="left"/>
      <w:pPr>
        <w:ind w:left="279" w:hanging="284"/>
      </w:pPr>
      <w:rPr>
        <w:rFonts w:ascii="Times New Roman" w:eastAsia="Times New Roman" w:hAnsi="Times New Roman" w:cs="Times New Roman" w:hint="default"/>
        <w:b/>
        <w:bCs/>
        <w:spacing w:val="-27"/>
        <w:w w:val="100"/>
        <w:sz w:val="24"/>
        <w:szCs w:val="24"/>
      </w:rPr>
    </w:lvl>
    <w:lvl w:ilvl="1" w:tplc="3F38A3A2">
      <w:numFmt w:val="bullet"/>
      <w:lvlText w:val="•"/>
      <w:lvlJc w:val="left"/>
      <w:pPr>
        <w:ind w:left="1266" w:hanging="284"/>
      </w:pPr>
      <w:rPr>
        <w:rFonts w:hint="default"/>
      </w:rPr>
    </w:lvl>
    <w:lvl w:ilvl="2" w:tplc="082AADE0">
      <w:numFmt w:val="bullet"/>
      <w:lvlText w:val="•"/>
      <w:lvlJc w:val="left"/>
      <w:pPr>
        <w:ind w:left="2253" w:hanging="284"/>
      </w:pPr>
      <w:rPr>
        <w:rFonts w:hint="default"/>
      </w:rPr>
    </w:lvl>
    <w:lvl w:ilvl="3" w:tplc="18C477B8">
      <w:numFmt w:val="bullet"/>
      <w:lvlText w:val="•"/>
      <w:lvlJc w:val="left"/>
      <w:pPr>
        <w:ind w:left="3239" w:hanging="284"/>
      </w:pPr>
      <w:rPr>
        <w:rFonts w:hint="default"/>
      </w:rPr>
    </w:lvl>
    <w:lvl w:ilvl="4" w:tplc="64826FBA">
      <w:numFmt w:val="bullet"/>
      <w:lvlText w:val="•"/>
      <w:lvlJc w:val="left"/>
      <w:pPr>
        <w:ind w:left="4226" w:hanging="284"/>
      </w:pPr>
      <w:rPr>
        <w:rFonts w:hint="default"/>
      </w:rPr>
    </w:lvl>
    <w:lvl w:ilvl="5" w:tplc="D564DD38">
      <w:numFmt w:val="bullet"/>
      <w:lvlText w:val="•"/>
      <w:lvlJc w:val="left"/>
      <w:pPr>
        <w:ind w:left="5212" w:hanging="284"/>
      </w:pPr>
      <w:rPr>
        <w:rFonts w:hint="default"/>
      </w:rPr>
    </w:lvl>
    <w:lvl w:ilvl="6" w:tplc="4380D2B6">
      <w:numFmt w:val="bullet"/>
      <w:lvlText w:val="•"/>
      <w:lvlJc w:val="left"/>
      <w:pPr>
        <w:ind w:left="6199" w:hanging="284"/>
      </w:pPr>
      <w:rPr>
        <w:rFonts w:hint="default"/>
      </w:rPr>
    </w:lvl>
    <w:lvl w:ilvl="7" w:tplc="11765902">
      <w:numFmt w:val="bullet"/>
      <w:lvlText w:val="•"/>
      <w:lvlJc w:val="left"/>
      <w:pPr>
        <w:ind w:left="7185" w:hanging="284"/>
      </w:pPr>
      <w:rPr>
        <w:rFonts w:hint="default"/>
      </w:rPr>
    </w:lvl>
    <w:lvl w:ilvl="8" w:tplc="2A9867A2">
      <w:numFmt w:val="bullet"/>
      <w:lvlText w:val="•"/>
      <w:lvlJc w:val="left"/>
      <w:pPr>
        <w:ind w:left="8172" w:hanging="284"/>
      </w:pPr>
      <w:rPr>
        <w:rFonts w:hint="default"/>
      </w:rPr>
    </w:lvl>
  </w:abstractNum>
  <w:abstractNum w:abstractNumId="2" w15:restartNumberingAfterBreak="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5"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1D68"/>
    <w:rsid w:val="000C01B1"/>
    <w:rsid w:val="002A7167"/>
    <w:rsid w:val="00543B66"/>
    <w:rsid w:val="006B1D68"/>
    <w:rsid w:val="00905536"/>
    <w:rsid w:val="00D00CC4"/>
    <w:rsid w:val="00D11A3D"/>
    <w:rsid w:val="00F021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5150EEC"/>
  <w15:docId w15:val="{A5064871-525C-42DA-AA6C-8830D2D3B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1D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02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4761</Words>
  <Characters>27140</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7</cp:revision>
  <dcterms:created xsi:type="dcterms:W3CDTF">2022-02-27T19:56:00Z</dcterms:created>
  <dcterms:modified xsi:type="dcterms:W3CDTF">2024-10-04T09:04:00Z</dcterms:modified>
</cp:coreProperties>
</file>